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3477" w14:textId="77777777" w:rsidR="00EA6843" w:rsidRPr="00B13BA6" w:rsidRDefault="00EA6843" w:rsidP="0029789C">
      <w:pPr>
        <w:spacing w:after="0" w:line="276" w:lineRule="auto"/>
        <w:jc w:val="right"/>
        <w:rPr>
          <w:rFonts w:ascii="Times New Roman" w:hAnsi="Times New Roman" w:cs="Times New Roman"/>
          <w:sz w:val="24"/>
          <w:szCs w:val="24"/>
        </w:rPr>
      </w:pPr>
      <w:r w:rsidRPr="00B13BA6">
        <w:rPr>
          <w:rFonts w:ascii="Times New Roman" w:hAnsi="Times New Roman" w:cs="Times New Roman"/>
          <w:sz w:val="24"/>
          <w:szCs w:val="24"/>
        </w:rPr>
        <w:t>EELNÕU</w:t>
      </w:r>
    </w:p>
    <w:p w14:paraId="395EA3B4" w14:textId="32AAEC32" w:rsidR="00EA6843" w:rsidRDefault="002166F5" w:rsidP="0029789C">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02</w:t>
      </w:r>
      <w:r w:rsidR="00EA6843">
        <w:rPr>
          <w:rFonts w:ascii="Times New Roman" w:hAnsi="Times New Roman" w:cs="Times New Roman"/>
          <w:sz w:val="24"/>
          <w:szCs w:val="24"/>
        </w:rPr>
        <w:t>.</w:t>
      </w:r>
      <w:r w:rsidR="004D21FA">
        <w:rPr>
          <w:rFonts w:ascii="Times New Roman" w:hAnsi="Times New Roman" w:cs="Times New Roman"/>
          <w:sz w:val="24"/>
          <w:szCs w:val="24"/>
        </w:rPr>
        <w:t>0</w:t>
      </w:r>
      <w:r>
        <w:rPr>
          <w:rFonts w:ascii="Times New Roman" w:hAnsi="Times New Roman" w:cs="Times New Roman"/>
          <w:sz w:val="24"/>
          <w:szCs w:val="24"/>
        </w:rPr>
        <w:t>5</w:t>
      </w:r>
      <w:r w:rsidR="00EA6843" w:rsidRPr="00B13BA6">
        <w:rPr>
          <w:rFonts w:ascii="Times New Roman" w:hAnsi="Times New Roman" w:cs="Times New Roman"/>
          <w:sz w:val="24"/>
          <w:szCs w:val="24"/>
        </w:rPr>
        <w:t>.202</w:t>
      </w:r>
      <w:r w:rsidR="004D21FA">
        <w:rPr>
          <w:rFonts w:ascii="Times New Roman" w:hAnsi="Times New Roman" w:cs="Times New Roman"/>
          <w:sz w:val="24"/>
          <w:szCs w:val="24"/>
        </w:rPr>
        <w:t>4</w:t>
      </w:r>
    </w:p>
    <w:p w14:paraId="7EBB0E92" w14:textId="451922AF" w:rsidR="00EA6843" w:rsidRDefault="00EA6843" w:rsidP="0029789C">
      <w:pPr>
        <w:spacing w:after="0" w:line="276" w:lineRule="auto"/>
        <w:rPr>
          <w:rFonts w:ascii="Times New Roman" w:hAnsi="Times New Roman" w:cs="Times New Roman"/>
          <w:sz w:val="24"/>
          <w:szCs w:val="24"/>
        </w:rPr>
      </w:pPr>
    </w:p>
    <w:p w14:paraId="70547BB9" w14:textId="77777777" w:rsidR="005D1D8F" w:rsidRPr="005D1D8F" w:rsidRDefault="005D1D8F" w:rsidP="0029789C">
      <w:pPr>
        <w:spacing w:after="0" w:line="276" w:lineRule="auto"/>
        <w:rPr>
          <w:rFonts w:ascii="Times New Roman" w:hAnsi="Times New Roman" w:cs="Times New Roman"/>
          <w:sz w:val="24"/>
          <w:szCs w:val="24"/>
        </w:rPr>
      </w:pPr>
    </w:p>
    <w:p w14:paraId="323621DC" w14:textId="34E71B12" w:rsidR="00EA6843" w:rsidRPr="00AF0E1F" w:rsidRDefault="00EA6843" w:rsidP="0029789C">
      <w:pPr>
        <w:spacing w:after="0" w:line="276" w:lineRule="auto"/>
        <w:jc w:val="center"/>
        <w:rPr>
          <w:rFonts w:ascii="Times New Roman" w:hAnsi="Times New Roman" w:cs="Times New Roman"/>
          <w:b/>
          <w:bCs/>
          <w:sz w:val="32"/>
          <w:szCs w:val="32"/>
        </w:rPr>
      </w:pPr>
      <w:r w:rsidRPr="00AF0E1F">
        <w:rPr>
          <w:rFonts w:ascii="Times New Roman" w:hAnsi="Times New Roman" w:cs="Times New Roman"/>
          <w:b/>
          <w:bCs/>
          <w:sz w:val="32"/>
          <w:szCs w:val="32"/>
        </w:rPr>
        <w:t>Lennundusseaduse muutmise seadus</w:t>
      </w:r>
    </w:p>
    <w:p w14:paraId="61BDB283" w14:textId="37EB049D" w:rsidR="00EA6843" w:rsidRDefault="00EA6843" w:rsidP="0029789C">
      <w:pPr>
        <w:pStyle w:val="Vahedeta"/>
        <w:spacing w:line="276" w:lineRule="auto"/>
        <w:jc w:val="both"/>
        <w:rPr>
          <w:rFonts w:ascii="Times New Roman" w:hAnsi="Times New Roman" w:cs="Times New Roman"/>
          <w:sz w:val="24"/>
          <w:szCs w:val="24"/>
        </w:rPr>
      </w:pPr>
    </w:p>
    <w:p w14:paraId="4E1CCF1B" w14:textId="77777777" w:rsidR="005D1D8F" w:rsidRPr="005D1D8F" w:rsidRDefault="005D1D8F" w:rsidP="0029789C">
      <w:pPr>
        <w:pStyle w:val="Vahedeta"/>
        <w:spacing w:line="276" w:lineRule="auto"/>
        <w:jc w:val="both"/>
        <w:rPr>
          <w:rFonts w:ascii="Times New Roman" w:hAnsi="Times New Roman" w:cs="Times New Roman"/>
          <w:sz w:val="24"/>
          <w:szCs w:val="24"/>
        </w:rPr>
      </w:pPr>
    </w:p>
    <w:p w14:paraId="3C366788" w14:textId="0F0B8669" w:rsidR="00B13BA6" w:rsidRPr="005D1D8F" w:rsidRDefault="00B13BA6" w:rsidP="000A1FE2">
      <w:pPr>
        <w:pStyle w:val="Vahedeta"/>
        <w:jc w:val="both"/>
        <w:rPr>
          <w:rFonts w:ascii="Times New Roman" w:hAnsi="Times New Roman" w:cs="Times New Roman"/>
          <w:b/>
          <w:sz w:val="24"/>
          <w:szCs w:val="24"/>
        </w:rPr>
      </w:pPr>
      <w:r w:rsidRPr="005D1D8F">
        <w:rPr>
          <w:rFonts w:ascii="Times New Roman" w:hAnsi="Times New Roman" w:cs="Times New Roman"/>
          <w:b/>
          <w:sz w:val="24"/>
          <w:szCs w:val="24"/>
        </w:rPr>
        <w:t>§</w:t>
      </w:r>
      <w:r w:rsidR="00F74254" w:rsidRPr="005D1D8F">
        <w:rPr>
          <w:rFonts w:ascii="Times New Roman" w:hAnsi="Times New Roman" w:cs="Times New Roman"/>
          <w:b/>
          <w:sz w:val="24"/>
          <w:szCs w:val="24"/>
        </w:rPr>
        <w:t xml:space="preserve"> </w:t>
      </w:r>
      <w:r w:rsidRPr="005D1D8F">
        <w:rPr>
          <w:rFonts w:ascii="Times New Roman" w:hAnsi="Times New Roman" w:cs="Times New Roman"/>
          <w:b/>
          <w:sz w:val="24"/>
          <w:szCs w:val="24"/>
        </w:rPr>
        <w:t>1. Lennundusseaduse muutmine</w:t>
      </w:r>
    </w:p>
    <w:p w14:paraId="0CB87D32" w14:textId="77777777" w:rsidR="00B13BA6" w:rsidRPr="005D1D8F" w:rsidRDefault="00B13BA6" w:rsidP="000A1FE2">
      <w:pPr>
        <w:pStyle w:val="Vahedeta"/>
        <w:jc w:val="both"/>
        <w:rPr>
          <w:rFonts w:ascii="Times New Roman" w:hAnsi="Times New Roman" w:cs="Times New Roman"/>
          <w:sz w:val="24"/>
          <w:szCs w:val="24"/>
        </w:rPr>
      </w:pPr>
    </w:p>
    <w:p w14:paraId="62D64EEA" w14:textId="7E704D66" w:rsidR="00B13BA6" w:rsidRPr="005D1D8F" w:rsidRDefault="00B13BA6" w:rsidP="000A1FE2">
      <w:pPr>
        <w:pStyle w:val="Vahedeta"/>
        <w:jc w:val="both"/>
        <w:rPr>
          <w:rFonts w:ascii="Times New Roman" w:hAnsi="Times New Roman" w:cs="Times New Roman"/>
          <w:sz w:val="24"/>
          <w:szCs w:val="24"/>
        </w:rPr>
      </w:pPr>
      <w:r w:rsidRPr="005D1D8F">
        <w:rPr>
          <w:rFonts w:ascii="Times New Roman" w:hAnsi="Times New Roman" w:cs="Times New Roman"/>
          <w:sz w:val="24"/>
          <w:szCs w:val="24"/>
        </w:rPr>
        <w:t>Lennundusseaduses tehakse järgmised muudatused:</w:t>
      </w:r>
    </w:p>
    <w:p w14:paraId="6A05497F" w14:textId="77777777" w:rsidR="00B13BA6" w:rsidRPr="00931927" w:rsidRDefault="00B13BA6" w:rsidP="000A1FE2">
      <w:pPr>
        <w:pStyle w:val="Vahedeta"/>
        <w:jc w:val="both"/>
        <w:rPr>
          <w:rFonts w:ascii="Times New Roman" w:hAnsi="Times New Roman" w:cs="Times New Roman"/>
          <w:sz w:val="24"/>
          <w:szCs w:val="24"/>
        </w:rPr>
      </w:pPr>
    </w:p>
    <w:p w14:paraId="4487BF0A" w14:textId="3E660D77" w:rsidR="00DB5F91" w:rsidRPr="007A7699" w:rsidRDefault="00A254F9" w:rsidP="000A1FE2">
      <w:pPr>
        <w:pStyle w:val="Vahedeta"/>
        <w:jc w:val="both"/>
        <w:rPr>
          <w:rFonts w:ascii="Times New Roman" w:hAnsi="Times New Roman" w:cs="Times New Roman"/>
          <w:sz w:val="24"/>
          <w:szCs w:val="24"/>
          <w:shd w:val="clear" w:color="auto" w:fill="FFFFFF"/>
        </w:rPr>
      </w:pPr>
      <w:r w:rsidRPr="00931927">
        <w:rPr>
          <w:rFonts w:ascii="Times New Roman" w:hAnsi="Times New Roman" w:cs="Times New Roman"/>
          <w:b/>
          <w:sz w:val="24"/>
          <w:szCs w:val="24"/>
        </w:rPr>
        <w:t>1</w:t>
      </w:r>
      <w:r w:rsidR="001C577E" w:rsidRPr="00931927">
        <w:rPr>
          <w:rFonts w:ascii="Times New Roman" w:hAnsi="Times New Roman" w:cs="Times New Roman"/>
          <w:sz w:val="24"/>
          <w:szCs w:val="24"/>
        </w:rPr>
        <w:t xml:space="preserve">) </w:t>
      </w:r>
      <w:r w:rsidR="00DB5F91" w:rsidRPr="007A7699">
        <w:rPr>
          <w:rFonts w:ascii="Times New Roman" w:hAnsi="Times New Roman" w:cs="Times New Roman"/>
          <w:sz w:val="24"/>
          <w:szCs w:val="24"/>
        </w:rPr>
        <w:t>paragrahvi 2 lõige 1 muudetakse ja sõnastatakse järgmiselt:</w:t>
      </w:r>
    </w:p>
    <w:p w14:paraId="26B8B2BC" w14:textId="77777777" w:rsidR="00DB5F91" w:rsidRPr="007A7699" w:rsidRDefault="00DB5F91" w:rsidP="000A1FE2">
      <w:pPr>
        <w:pStyle w:val="Vahedeta"/>
        <w:jc w:val="both"/>
        <w:rPr>
          <w:rFonts w:ascii="Times New Roman" w:hAnsi="Times New Roman" w:cs="Times New Roman"/>
          <w:sz w:val="24"/>
          <w:szCs w:val="24"/>
          <w:bdr w:val="none" w:sz="0" w:space="0" w:color="auto" w:frame="1"/>
          <w:shd w:val="clear" w:color="auto" w:fill="FFFFFF"/>
        </w:rPr>
      </w:pPr>
    </w:p>
    <w:p w14:paraId="49F0CB25" w14:textId="65B99B83" w:rsidR="00DB5F91" w:rsidRPr="007A7699" w:rsidRDefault="00DB5F91" w:rsidP="000A1FE2">
      <w:pPr>
        <w:pStyle w:val="Vahedeta"/>
        <w:jc w:val="both"/>
        <w:rPr>
          <w:rFonts w:ascii="Times New Roman" w:hAnsi="Times New Roman" w:cs="Times New Roman"/>
          <w:sz w:val="24"/>
          <w:szCs w:val="24"/>
          <w:bdr w:val="none" w:sz="0" w:space="0" w:color="auto" w:frame="1"/>
          <w:shd w:val="clear" w:color="auto" w:fill="FFFFFF"/>
        </w:rPr>
      </w:pPr>
      <w:r w:rsidRPr="007A7699">
        <w:rPr>
          <w:rFonts w:ascii="Times New Roman" w:hAnsi="Times New Roman" w:cs="Times New Roman"/>
          <w:sz w:val="24"/>
          <w:szCs w:val="24"/>
          <w:shd w:val="clear" w:color="auto" w:fill="FFFFFF"/>
        </w:rPr>
        <w:t xml:space="preserve">„(1) Käesoleva seaduse sätteid kohaldatakse tsiviillennunduses ja riiklike õhusõidukite suhtes, kui seaduse või </w:t>
      </w:r>
      <w:proofErr w:type="spellStart"/>
      <w:r w:rsidRPr="007A7699">
        <w:rPr>
          <w:rFonts w:ascii="Times New Roman" w:hAnsi="Times New Roman" w:cs="Times New Roman"/>
          <w:sz w:val="24"/>
          <w:szCs w:val="24"/>
          <w:shd w:val="clear" w:color="auto" w:fill="FFFFFF"/>
        </w:rPr>
        <w:t>välislepinguga</w:t>
      </w:r>
      <w:proofErr w:type="spellEnd"/>
      <w:r w:rsidRPr="007A7699">
        <w:rPr>
          <w:rFonts w:ascii="Times New Roman" w:hAnsi="Times New Roman" w:cs="Times New Roman"/>
          <w:sz w:val="24"/>
          <w:szCs w:val="24"/>
          <w:shd w:val="clear" w:color="auto" w:fill="FFFFFF"/>
        </w:rPr>
        <w:t xml:space="preserve"> ei ole sätestatud teisiti.“;</w:t>
      </w:r>
    </w:p>
    <w:p w14:paraId="4A92A6E6" w14:textId="16AD9072" w:rsidR="00DB5F91" w:rsidRPr="007A7699" w:rsidRDefault="00DB5F91" w:rsidP="000A1FE2">
      <w:pPr>
        <w:pStyle w:val="Vahedeta"/>
        <w:jc w:val="both"/>
        <w:rPr>
          <w:rFonts w:ascii="Times New Roman" w:hAnsi="Times New Roman" w:cs="Times New Roman"/>
          <w:sz w:val="24"/>
          <w:szCs w:val="24"/>
        </w:rPr>
      </w:pPr>
    </w:p>
    <w:p w14:paraId="17AAC583" w14:textId="388A2980" w:rsidR="001817D6" w:rsidRPr="007A7699" w:rsidRDefault="00F51F6D" w:rsidP="000A1FE2">
      <w:pPr>
        <w:pStyle w:val="Vahedeta"/>
        <w:jc w:val="both"/>
        <w:rPr>
          <w:rFonts w:ascii="Times New Roman" w:hAnsi="Times New Roman" w:cs="Times New Roman"/>
          <w:sz w:val="24"/>
          <w:szCs w:val="24"/>
          <w:shd w:val="clear" w:color="auto" w:fill="FFFFFF"/>
        </w:rPr>
      </w:pPr>
      <w:r w:rsidRPr="007A7699">
        <w:rPr>
          <w:rFonts w:ascii="Times New Roman" w:hAnsi="Times New Roman" w:cs="Times New Roman"/>
          <w:b/>
          <w:sz w:val="24"/>
          <w:szCs w:val="24"/>
          <w:shd w:val="clear" w:color="auto" w:fill="FFFFFF"/>
        </w:rPr>
        <w:t>2</w:t>
      </w:r>
      <w:r w:rsidR="001817D6" w:rsidRPr="007A7699">
        <w:rPr>
          <w:rFonts w:ascii="Times New Roman" w:hAnsi="Times New Roman" w:cs="Times New Roman"/>
          <w:sz w:val="24"/>
          <w:szCs w:val="24"/>
          <w:shd w:val="clear" w:color="auto" w:fill="FFFFFF"/>
        </w:rPr>
        <w:t>) paragrahvi 2 täiendatakse lõikega 1</w:t>
      </w:r>
      <w:r w:rsidR="001817D6" w:rsidRPr="007A7699">
        <w:rPr>
          <w:rFonts w:ascii="Times New Roman" w:hAnsi="Times New Roman" w:cs="Times New Roman"/>
          <w:sz w:val="24"/>
          <w:szCs w:val="24"/>
          <w:shd w:val="clear" w:color="auto" w:fill="FFFFFF"/>
          <w:vertAlign w:val="superscript"/>
        </w:rPr>
        <w:t>1</w:t>
      </w:r>
      <w:r w:rsidR="001817D6" w:rsidRPr="007A7699">
        <w:rPr>
          <w:rFonts w:ascii="Times New Roman" w:hAnsi="Times New Roman" w:cs="Times New Roman"/>
          <w:sz w:val="24"/>
          <w:szCs w:val="24"/>
          <w:shd w:val="clear" w:color="auto" w:fill="FFFFFF"/>
        </w:rPr>
        <w:t xml:space="preserve"> järgmises sõnastuses:</w:t>
      </w:r>
    </w:p>
    <w:p w14:paraId="0D67ECAA" w14:textId="77777777" w:rsidR="001817D6" w:rsidRPr="007A7699" w:rsidRDefault="001817D6" w:rsidP="000A1FE2">
      <w:pPr>
        <w:pStyle w:val="Vahedeta"/>
        <w:jc w:val="both"/>
        <w:rPr>
          <w:rFonts w:ascii="Times New Roman" w:hAnsi="Times New Roman" w:cs="Times New Roman"/>
          <w:sz w:val="24"/>
          <w:szCs w:val="24"/>
          <w:shd w:val="clear" w:color="auto" w:fill="FFFFFF"/>
        </w:rPr>
      </w:pPr>
    </w:p>
    <w:p w14:paraId="34C62ACF" w14:textId="3938A2A3" w:rsidR="00F862AA" w:rsidRPr="007A7699" w:rsidRDefault="001817D6" w:rsidP="000A1FE2">
      <w:pPr>
        <w:pStyle w:val="Vahedeta"/>
        <w:jc w:val="both"/>
        <w:rPr>
          <w:rFonts w:ascii="Times New Roman" w:hAnsi="Times New Roman" w:cs="Times New Roman"/>
          <w:sz w:val="24"/>
          <w:szCs w:val="24"/>
          <w:bdr w:val="none" w:sz="0" w:space="0" w:color="auto" w:frame="1"/>
          <w:shd w:val="clear" w:color="auto" w:fill="FFFFFF"/>
        </w:rPr>
      </w:pPr>
      <w:r w:rsidRPr="007A7699">
        <w:rPr>
          <w:rFonts w:ascii="Times New Roman" w:hAnsi="Times New Roman" w:cs="Times New Roman"/>
          <w:sz w:val="24"/>
          <w:szCs w:val="24"/>
          <w:bdr w:val="none" w:sz="0" w:space="0" w:color="auto" w:frame="1"/>
          <w:shd w:val="clear" w:color="auto" w:fill="FFFFFF"/>
        </w:rPr>
        <w:t>„(1</w:t>
      </w:r>
      <w:r w:rsidRPr="007A7699">
        <w:rPr>
          <w:rFonts w:ascii="Times New Roman" w:hAnsi="Times New Roman" w:cs="Times New Roman"/>
          <w:sz w:val="24"/>
          <w:szCs w:val="24"/>
          <w:bdr w:val="none" w:sz="0" w:space="0" w:color="auto" w:frame="1"/>
          <w:shd w:val="clear" w:color="auto" w:fill="FFFFFF"/>
          <w:vertAlign w:val="superscript"/>
        </w:rPr>
        <w:t>1</w:t>
      </w:r>
      <w:r w:rsidRPr="007A7699">
        <w:rPr>
          <w:rFonts w:ascii="Times New Roman" w:hAnsi="Times New Roman" w:cs="Times New Roman"/>
          <w:sz w:val="24"/>
          <w:szCs w:val="24"/>
          <w:bdr w:val="none" w:sz="0" w:space="0" w:color="auto" w:frame="1"/>
          <w:shd w:val="clear" w:color="auto" w:fill="FFFFFF"/>
        </w:rPr>
        <w:t xml:space="preserve">) </w:t>
      </w:r>
      <w:r w:rsidR="00F51F6D" w:rsidRPr="007A7699">
        <w:rPr>
          <w:rFonts w:ascii="Times New Roman" w:hAnsi="Times New Roman" w:cs="Times New Roman"/>
          <w:sz w:val="24"/>
          <w:szCs w:val="24"/>
          <w:bdr w:val="none" w:sz="0" w:space="0" w:color="auto" w:frame="1"/>
          <w:shd w:val="clear" w:color="auto" w:fill="FFFFFF"/>
        </w:rPr>
        <w:t>Käesolevat seadust kohaldatakse riikliku õhusõiduki</w:t>
      </w:r>
      <w:r w:rsidR="007A7699" w:rsidRPr="007A7699">
        <w:rPr>
          <w:rFonts w:ascii="Times New Roman" w:hAnsi="Times New Roman" w:cs="Times New Roman"/>
          <w:sz w:val="24"/>
          <w:szCs w:val="24"/>
          <w:bdr w:val="none" w:sz="0" w:space="0" w:color="auto" w:frame="1"/>
          <w:shd w:val="clear" w:color="auto" w:fill="FFFFFF"/>
        </w:rPr>
        <w:t>ga</w:t>
      </w:r>
      <w:r w:rsidR="002E06F6" w:rsidRPr="007A7699">
        <w:rPr>
          <w:rFonts w:ascii="Times New Roman" w:hAnsi="Times New Roman" w:cs="Times New Roman"/>
          <w:sz w:val="24"/>
          <w:szCs w:val="24"/>
          <w:bdr w:val="none" w:sz="0" w:space="0" w:color="auto" w:frame="1"/>
          <w:shd w:val="clear" w:color="auto" w:fill="FFFFFF"/>
        </w:rPr>
        <w:t xml:space="preserve"> </w:t>
      </w:r>
      <w:r w:rsidR="00F51F6D" w:rsidRPr="007A7699">
        <w:rPr>
          <w:rFonts w:ascii="Times New Roman" w:hAnsi="Times New Roman" w:cs="Times New Roman"/>
          <w:sz w:val="24"/>
          <w:szCs w:val="24"/>
          <w:bdr w:val="none" w:sz="0" w:space="0" w:color="auto" w:frame="1"/>
          <w:shd w:val="clear" w:color="auto" w:fill="FFFFFF"/>
        </w:rPr>
        <w:t xml:space="preserve">tegelevate isikute ja organisatsioonide suhtes, kui tegemist on käesoleva seaduse § 5 lõikes 3 nimetatud riikliku õhusõiduki </w:t>
      </w:r>
      <w:r w:rsidR="002E06F6" w:rsidRPr="007A7699">
        <w:rPr>
          <w:rFonts w:ascii="Times New Roman" w:hAnsi="Times New Roman" w:cs="Times New Roman"/>
          <w:sz w:val="24"/>
          <w:szCs w:val="24"/>
          <w:bdr w:val="none" w:sz="0" w:space="0" w:color="auto" w:frame="1"/>
          <w:shd w:val="clear" w:color="auto" w:fill="FFFFFF"/>
        </w:rPr>
        <w:t>lennundus</w:t>
      </w:r>
      <w:r w:rsidR="00F51F6D" w:rsidRPr="007A7699">
        <w:rPr>
          <w:rFonts w:ascii="Times New Roman" w:hAnsi="Times New Roman" w:cs="Times New Roman"/>
          <w:sz w:val="24"/>
          <w:szCs w:val="24"/>
          <w:bdr w:val="none" w:sz="0" w:space="0" w:color="auto" w:frame="1"/>
          <w:shd w:val="clear" w:color="auto" w:fill="FFFFFF"/>
        </w:rPr>
        <w:t>tegevusega.</w:t>
      </w:r>
      <w:commentRangeStart w:id="0"/>
      <w:ins w:id="1" w:author="Katariina Kärsten" w:date="2024-05-07T11:38:00Z">
        <w:r w:rsidR="00122EA9">
          <w:rPr>
            <w:rFonts w:ascii="Times New Roman" w:hAnsi="Times New Roman" w:cs="Times New Roman"/>
            <w:sz w:val="24"/>
            <w:szCs w:val="24"/>
            <w:bdr w:val="none" w:sz="0" w:space="0" w:color="auto" w:frame="1"/>
            <w:shd w:val="clear" w:color="auto" w:fill="FFFFFF"/>
          </w:rPr>
          <w:t>“;</w:t>
        </w:r>
      </w:ins>
      <w:commentRangeEnd w:id="0"/>
      <w:ins w:id="2" w:author="Katariina Kärsten" w:date="2024-05-07T11:39:00Z">
        <w:r w:rsidR="00122EA9">
          <w:rPr>
            <w:rStyle w:val="Kommentaariviide"/>
          </w:rPr>
          <w:commentReference w:id="0"/>
        </w:r>
      </w:ins>
    </w:p>
    <w:p w14:paraId="72D2AFAF" w14:textId="77777777" w:rsidR="001817D6" w:rsidRPr="007A7699" w:rsidRDefault="001817D6" w:rsidP="000A1FE2">
      <w:pPr>
        <w:pStyle w:val="Vahedeta"/>
        <w:jc w:val="both"/>
        <w:rPr>
          <w:rFonts w:ascii="Times New Roman" w:hAnsi="Times New Roman" w:cs="Times New Roman"/>
          <w:sz w:val="24"/>
          <w:szCs w:val="24"/>
        </w:rPr>
      </w:pPr>
    </w:p>
    <w:p w14:paraId="49E031C6" w14:textId="6F780999" w:rsidR="00731DAE" w:rsidRPr="005D1D8F" w:rsidRDefault="00F51F6D" w:rsidP="000A1FE2">
      <w:pPr>
        <w:pStyle w:val="Vahedeta"/>
        <w:jc w:val="both"/>
        <w:rPr>
          <w:rFonts w:ascii="Times New Roman" w:hAnsi="Times New Roman" w:cs="Times New Roman"/>
          <w:color w:val="202020"/>
          <w:sz w:val="24"/>
          <w:szCs w:val="24"/>
          <w:shd w:val="clear" w:color="auto" w:fill="FFFFFF"/>
        </w:rPr>
      </w:pPr>
      <w:r w:rsidRPr="007A7699">
        <w:rPr>
          <w:rFonts w:ascii="Times New Roman" w:hAnsi="Times New Roman" w:cs="Times New Roman"/>
          <w:b/>
          <w:bCs/>
          <w:sz w:val="24"/>
          <w:szCs w:val="24"/>
        </w:rPr>
        <w:t>3</w:t>
      </w:r>
      <w:r w:rsidR="00DB5F91" w:rsidRPr="007A7699">
        <w:rPr>
          <w:rFonts w:ascii="Times New Roman" w:hAnsi="Times New Roman" w:cs="Times New Roman"/>
          <w:sz w:val="24"/>
          <w:szCs w:val="24"/>
        </w:rPr>
        <w:t xml:space="preserve">) </w:t>
      </w:r>
      <w:r w:rsidR="00731DAE" w:rsidRPr="007A7699">
        <w:rPr>
          <w:rFonts w:ascii="Times New Roman" w:hAnsi="Times New Roman" w:cs="Times New Roman"/>
          <w:sz w:val="24"/>
          <w:szCs w:val="24"/>
        </w:rPr>
        <w:t>paragrahvi 2 lõige 2</w:t>
      </w:r>
      <w:r w:rsidR="00731DAE" w:rsidRPr="007A7699">
        <w:rPr>
          <w:rFonts w:ascii="Times New Roman" w:hAnsi="Times New Roman" w:cs="Times New Roman"/>
          <w:sz w:val="24"/>
          <w:szCs w:val="24"/>
          <w:vertAlign w:val="superscript"/>
        </w:rPr>
        <w:t>1</w:t>
      </w:r>
      <w:r w:rsidR="00731DAE" w:rsidRPr="007A7699">
        <w:rPr>
          <w:rFonts w:ascii="Times New Roman" w:hAnsi="Times New Roman" w:cs="Times New Roman"/>
          <w:sz w:val="24"/>
          <w:szCs w:val="24"/>
        </w:rPr>
        <w:t xml:space="preserve"> muudetakse </w:t>
      </w:r>
      <w:r w:rsidR="00385F06" w:rsidRPr="005D1D8F">
        <w:rPr>
          <w:rFonts w:ascii="Times New Roman" w:hAnsi="Times New Roman" w:cs="Times New Roman"/>
          <w:sz w:val="24"/>
          <w:szCs w:val="24"/>
        </w:rPr>
        <w:t>ja</w:t>
      </w:r>
      <w:r w:rsidR="00731DAE" w:rsidRPr="005D1D8F">
        <w:rPr>
          <w:rFonts w:ascii="Times New Roman" w:hAnsi="Times New Roman" w:cs="Times New Roman"/>
          <w:sz w:val="24"/>
          <w:szCs w:val="24"/>
        </w:rPr>
        <w:t xml:space="preserve"> sõnastatakse järgmiselt:</w:t>
      </w:r>
    </w:p>
    <w:p w14:paraId="27FA8602" w14:textId="77777777" w:rsidR="0085217F" w:rsidRPr="005D1D8F" w:rsidRDefault="0085217F" w:rsidP="000A1FE2">
      <w:pPr>
        <w:pStyle w:val="Vahedeta"/>
        <w:jc w:val="both"/>
        <w:rPr>
          <w:rFonts w:ascii="Times New Roman" w:hAnsi="Times New Roman" w:cs="Times New Roman"/>
          <w:sz w:val="24"/>
          <w:szCs w:val="24"/>
          <w:bdr w:val="none" w:sz="0" w:space="0" w:color="auto" w:frame="1"/>
          <w:shd w:val="clear" w:color="auto" w:fill="FFFFFF"/>
        </w:rPr>
      </w:pPr>
    </w:p>
    <w:p w14:paraId="1DEBBA7D" w14:textId="77D59795" w:rsidR="00731DAE" w:rsidRPr="005D1D8F" w:rsidRDefault="00731DAE" w:rsidP="000A1FE2">
      <w:pPr>
        <w:pStyle w:val="Vahedeta"/>
        <w:jc w:val="both"/>
        <w:rPr>
          <w:rFonts w:ascii="Times New Roman" w:hAnsi="Times New Roman" w:cs="Times New Roman"/>
          <w:color w:val="202020"/>
          <w:sz w:val="24"/>
          <w:szCs w:val="24"/>
          <w:shd w:val="clear" w:color="auto" w:fill="FFFFFF"/>
        </w:rPr>
      </w:pPr>
      <w:r w:rsidRPr="00CD7DC3">
        <w:rPr>
          <w:rFonts w:ascii="Times New Roman" w:hAnsi="Times New Roman" w:cs="Times New Roman"/>
          <w:sz w:val="24"/>
          <w:szCs w:val="24"/>
          <w:bdr w:val="none" w:sz="0" w:space="0" w:color="auto" w:frame="1"/>
          <w:shd w:val="clear" w:color="auto" w:fill="FFFFFF"/>
        </w:rPr>
        <w:t>„</w:t>
      </w:r>
      <w:r w:rsidRPr="00CD7DC3">
        <w:rPr>
          <w:rFonts w:ascii="Times New Roman" w:hAnsi="Times New Roman" w:cs="Times New Roman"/>
          <w:sz w:val="24"/>
          <w:szCs w:val="24"/>
          <w:shd w:val="clear" w:color="auto" w:fill="FFFFFF"/>
        </w:rPr>
        <w:t>(2</w:t>
      </w:r>
      <w:r w:rsidRPr="00CD7DC3">
        <w:rPr>
          <w:rFonts w:ascii="Times New Roman" w:hAnsi="Times New Roman" w:cs="Times New Roman"/>
          <w:sz w:val="24"/>
          <w:szCs w:val="24"/>
          <w:bdr w:val="none" w:sz="0" w:space="0" w:color="auto" w:frame="1"/>
          <w:shd w:val="clear" w:color="auto" w:fill="FFFFFF"/>
          <w:vertAlign w:val="superscript"/>
        </w:rPr>
        <w:t>1</w:t>
      </w:r>
      <w:r w:rsidRPr="00CD7DC3">
        <w:rPr>
          <w:rFonts w:ascii="Times New Roman" w:hAnsi="Times New Roman" w:cs="Times New Roman"/>
          <w:sz w:val="24"/>
          <w:szCs w:val="24"/>
          <w:shd w:val="clear" w:color="auto" w:fill="FFFFFF"/>
        </w:rPr>
        <w:t xml:space="preserve">) </w:t>
      </w:r>
      <w:bookmarkStart w:id="3" w:name="_Hlk165450577"/>
      <w:r w:rsidRPr="00CD7DC3">
        <w:rPr>
          <w:rFonts w:ascii="Times New Roman" w:hAnsi="Times New Roman" w:cs="Times New Roman"/>
          <w:sz w:val="24"/>
          <w:szCs w:val="24"/>
          <w:shd w:val="clear" w:color="auto" w:fill="FFFFFF"/>
        </w:rPr>
        <w:t>Kaitselennunduse</w:t>
      </w:r>
      <w:r w:rsidR="00D10B26" w:rsidRPr="00CD7DC3">
        <w:rPr>
          <w:rFonts w:ascii="Times New Roman" w:hAnsi="Times New Roman" w:cs="Times New Roman"/>
          <w:sz w:val="24"/>
          <w:szCs w:val="24"/>
          <w:shd w:val="clear" w:color="auto" w:fill="FFFFFF"/>
        </w:rPr>
        <w:t xml:space="preserve"> õhusõidukile</w:t>
      </w:r>
      <w:r w:rsidRPr="00CD7DC3">
        <w:rPr>
          <w:rFonts w:ascii="Times New Roman" w:hAnsi="Times New Roman" w:cs="Times New Roman"/>
          <w:sz w:val="24"/>
          <w:szCs w:val="24"/>
          <w:shd w:val="clear" w:color="auto" w:fill="FFFFFF"/>
        </w:rPr>
        <w:t xml:space="preserve"> </w:t>
      </w:r>
      <w:r w:rsidRPr="00CD7DC3">
        <w:rPr>
          <w:rFonts w:ascii="Times New Roman" w:hAnsi="Times New Roman" w:cs="Times New Roman"/>
          <w:color w:val="202020"/>
          <w:sz w:val="24"/>
          <w:szCs w:val="24"/>
          <w:shd w:val="clear" w:color="auto" w:fill="FFFFFF"/>
        </w:rPr>
        <w:t>kohaldatakse käesoleva seaduse</w:t>
      </w:r>
      <w:bookmarkEnd w:id="3"/>
      <w:r w:rsidRPr="00CD7DC3">
        <w:rPr>
          <w:rFonts w:ascii="Times New Roman" w:hAnsi="Times New Roman" w:cs="Times New Roman"/>
          <w:color w:val="202020"/>
          <w:sz w:val="24"/>
          <w:szCs w:val="24"/>
          <w:shd w:val="clear" w:color="auto" w:fill="FFFFFF"/>
        </w:rPr>
        <w:t xml:space="preserve"> </w:t>
      </w:r>
      <w:r w:rsidR="00DB5F91">
        <w:rPr>
          <w:rFonts w:ascii="Times New Roman" w:hAnsi="Times New Roman" w:cs="Times New Roman"/>
          <w:color w:val="202020"/>
          <w:sz w:val="24"/>
          <w:szCs w:val="24"/>
          <w:shd w:val="clear" w:color="auto" w:fill="FFFFFF"/>
        </w:rPr>
        <w:t>§ 4 lõiget</w:t>
      </w:r>
      <w:r w:rsidR="00A17E65">
        <w:rPr>
          <w:rFonts w:ascii="Times New Roman" w:hAnsi="Times New Roman" w:cs="Times New Roman"/>
          <w:color w:val="202020"/>
          <w:sz w:val="24"/>
          <w:szCs w:val="24"/>
          <w:shd w:val="clear" w:color="auto" w:fill="FFFFFF"/>
        </w:rPr>
        <w:t xml:space="preserve"> </w:t>
      </w:r>
      <w:r w:rsidR="00DB5F91">
        <w:rPr>
          <w:rFonts w:ascii="Times New Roman" w:hAnsi="Times New Roman" w:cs="Times New Roman"/>
          <w:color w:val="202020"/>
          <w:sz w:val="24"/>
          <w:szCs w:val="24"/>
          <w:shd w:val="clear" w:color="auto" w:fill="FFFFFF"/>
        </w:rPr>
        <w:t xml:space="preserve">1, </w:t>
      </w:r>
      <w:r w:rsidR="00DB5F91" w:rsidRPr="00CD7DC3">
        <w:rPr>
          <w:rFonts w:ascii="Times New Roman" w:hAnsi="Times New Roman" w:cs="Times New Roman"/>
          <w:color w:val="202020"/>
          <w:sz w:val="24"/>
          <w:szCs w:val="24"/>
          <w:shd w:val="clear" w:color="auto" w:fill="FFFFFF"/>
        </w:rPr>
        <w:t>§-e</w:t>
      </w:r>
      <w:r w:rsidR="00DB5F91">
        <w:rPr>
          <w:rFonts w:ascii="Times New Roman" w:hAnsi="Times New Roman" w:cs="Times New Roman"/>
          <w:color w:val="202020"/>
          <w:sz w:val="24"/>
          <w:szCs w:val="24"/>
          <w:shd w:val="clear" w:color="auto" w:fill="FFFFFF"/>
        </w:rPr>
        <w:t xml:space="preserve"> 4</w:t>
      </w:r>
      <w:r w:rsidR="00DB5F91">
        <w:rPr>
          <w:rFonts w:ascii="Times New Roman" w:hAnsi="Times New Roman" w:cs="Times New Roman"/>
          <w:color w:val="202020"/>
          <w:sz w:val="24"/>
          <w:szCs w:val="24"/>
          <w:shd w:val="clear" w:color="auto" w:fill="FFFFFF"/>
          <w:vertAlign w:val="superscript"/>
        </w:rPr>
        <w:t>1</w:t>
      </w:r>
      <w:r w:rsidR="00DB5F91">
        <w:rPr>
          <w:rFonts w:ascii="Times New Roman" w:hAnsi="Times New Roman" w:cs="Times New Roman"/>
          <w:color w:val="202020"/>
          <w:sz w:val="24"/>
          <w:szCs w:val="24"/>
          <w:shd w:val="clear" w:color="auto" w:fill="FFFFFF"/>
        </w:rPr>
        <w:t>, 5, 6</w:t>
      </w:r>
      <w:r w:rsidR="00DB5F91">
        <w:rPr>
          <w:rFonts w:ascii="Times New Roman" w:hAnsi="Times New Roman" w:cs="Times New Roman"/>
          <w:color w:val="202020"/>
          <w:sz w:val="24"/>
          <w:szCs w:val="24"/>
          <w:shd w:val="clear" w:color="auto" w:fill="FFFFFF"/>
          <w:vertAlign w:val="superscript"/>
        </w:rPr>
        <w:t>1</w:t>
      </w:r>
      <w:r w:rsidR="00DB5F91">
        <w:rPr>
          <w:rFonts w:ascii="Times New Roman" w:hAnsi="Times New Roman" w:cs="Times New Roman"/>
          <w:color w:val="202020"/>
          <w:sz w:val="24"/>
          <w:szCs w:val="24"/>
          <w:shd w:val="clear" w:color="auto" w:fill="FFFFFF"/>
        </w:rPr>
        <w:t>,</w:t>
      </w:r>
      <w:r w:rsidR="00DB5F91" w:rsidRPr="00CD7DC3">
        <w:rPr>
          <w:rFonts w:ascii="Times New Roman" w:hAnsi="Times New Roman" w:cs="Times New Roman"/>
          <w:color w:val="202020"/>
          <w:sz w:val="24"/>
          <w:szCs w:val="24"/>
          <w:shd w:val="clear" w:color="auto" w:fill="FFFFFF"/>
        </w:rPr>
        <w:t xml:space="preserve"> 7</w:t>
      </w:r>
      <w:r w:rsidR="00DB5F91" w:rsidRPr="00CD7DC3">
        <w:rPr>
          <w:rFonts w:ascii="Times New Roman" w:hAnsi="Times New Roman" w:cs="Times New Roman"/>
          <w:color w:val="202020"/>
          <w:sz w:val="24"/>
          <w:szCs w:val="24"/>
          <w:bdr w:val="none" w:sz="0" w:space="0" w:color="auto" w:frame="1"/>
          <w:shd w:val="clear" w:color="auto" w:fill="FFFFFF"/>
          <w:vertAlign w:val="superscript"/>
        </w:rPr>
        <w:t>2</w:t>
      </w:r>
      <w:r w:rsidR="00DB5F91" w:rsidRPr="00CD7DC3">
        <w:rPr>
          <w:rFonts w:ascii="Times New Roman" w:hAnsi="Times New Roman" w:cs="Times New Roman"/>
          <w:color w:val="202020"/>
          <w:sz w:val="24"/>
          <w:szCs w:val="24"/>
          <w:shd w:val="clear" w:color="auto" w:fill="FFFFFF"/>
        </w:rPr>
        <w:t xml:space="preserve">, </w:t>
      </w:r>
      <w:r w:rsidR="00DB5F91">
        <w:rPr>
          <w:rFonts w:ascii="Times New Roman" w:hAnsi="Times New Roman" w:cs="Times New Roman"/>
          <w:color w:val="202020"/>
          <w:sz w:val="24"/>
          <w:szCs w:val="24"/>
          <w:shd w:val="clear" w:color="auto" w:fill="FFFFFF"/>
        </w:rPr>
        <w:t>7</w:t>
      </w:r>
      <w:r w:rsidR="00DB5F91">
        <w:rPr>
          <w:rFonts w:ascii="Times New Roman" w:hAnsi="Times New Roman" w:cs="Times New Roman"/>
          <w:color w:val="202020"/>
          <w:sz w:val="24"/>
          <w:szCs w:val="24"/>
          <w:shd w:val="clear" w:color="auto" w:fill="FFFFFF"/>
          <w:vertAlign w:val="superscript"/>
        </w:rPr>
        <w:t>3</w:t>
      </w:r>
      <w:r w:rsidR="00DB5F91">
        <w:rPr>
          <w:rFonts w:ascii="Times New Roman" w:hAnsi="Times New Roman" w:cs="Times New Roman"/>
          <w:color w:val="202020"/>
          <w:sz w:val="24"/>
          <w:szCs w:val="24"/>
          <w:shd w:val="clear" w:color="auto" w:fill="FFFFFF"/>
        </w:rPr>
        <w:t xml:space="preserve">, </w:t>
      </w:r>
      <w:r w:rsidR="00DB5F91" w:rsidRPr="00CD7DC3">
        <w:rPr>
          <w:rFonts w:ascii="Times New Roman" w:hAnsi="Times New Roman" w:cs="Times New Roman"/>
          <w:color w:val="202020"/>
          <w:sz w:val="24"/>
          <w:szCs w:val="24"/>
          <w:shd w:val="clear" w:color="auto" w:fill="FFFFFF"/>
        </w:rPr>
        <w:t>22</w:t>
      </w:r>
      <w:r w:rsidR="00DB5F91" w:rsidRPr="00CD7DC3">
        <w:rPr>
          <w:rFonts w:ascii="Times New Roman" w:hAnsi="Times New Roman" w:cs="Times New Roman"/>
          <w:color w:val="202020"/>
          <w:sz w:val="24"/>
          <w:szCs w:val="24"/>
          <w:bdr w:val="none" w:sz="0" w:space="0" w:color="auto" w:frame="1"/>
          <w:shd w:val="clear" w:color="auto" w:fill="FFFFFF"/>
          <w:vertAlign w:val="superscript"/>
        </w:rPr>
        <w:t>1</w:t>
      </w:r>
      <w:r w:rsidR="00DB5F91" w:rsidRPr="00CD7DC3">
        <w:rPr>
          <w:rFonts w:ascii="Times New Roman" w:hAnsi="Times New Roman" w:cs="Times New Roman"/>
          <w:color w:val="202020"/>
          <w:sz w:val="24"/>
          <w:szCs w:val="24"/>
          <w:bdr w:val="none" w:sz="0" w:space="0" w:color="auto" w:frame="1"/>
          <w:shd w:val="clear" w:color="auto" w:fill="FFFFFF"/>
        </w:rPr>
        <w:t>, 22</w:t>
      </w:r>
      <w:r w:rsidR="00DB5F91" w:rsidRPr="00CD7DC3">
        <w:rPr>
          <w:rFonts w:ascii="Times New Roman" w:hAnsi="Times New Roman" w:cs="Times New Roman"/>
          <w:color w:val="202020"/>
          <w:sz w:val="24"/>
          <w:szCs w:val="24"/>
          <w:bdr w:val="none" w:sz="0" w:space="0" w:color="auto" w:frame="1"/>
          <w:shd w:val="clear" w:color="auto" w:fill="FFFFFF"/>
          <w:vertAlign w:val="superscript"/>
        </w:rPr>
        <w:t>2</w:t>
      </w:r>
      <w:r w:rsidR="00DB5F91" w:rsidRPr="00CD7DC3">
        <w:rPr>
          <w:rFonts w:ascii="Times New Roman" w:hAnsi="Times New Roman" w:cs="Times New Roman"/>
          <w:color w:val="202020"/>
          <w:sz w:val="24"/>
          <w:szCs w:val="24"/>
          <w:bdr w:val="none" w:sz="0" w:space="0" w:color="auto" w:frame="1"/>
          <w:shd w:val="clear" w:color="auto" w:fill="FFFFFF"/>
        </w:rPr>
        <w:t>, 37</w:t>
      </w:r>
      <w:r w:rsidR="00DB5F91" w:rsidRPr="00CD7DC3">
        <w:rPr>
          <w:rFonts w:ascii="Times New Roman" w:hAnsi="Times New Roman" w:cs="Times New Roman"/>
          <w:color w:val="202020"/>
          <w:sz w:val="24"/>
          <w:szCs w:val="24"/>
          <w:bdr w:val="none" w:sz="0" w:space="0" w:color="auto" w:frame="1"/>
          <w:shd w:val="clear" w:color="auto" w:fill="FFFFFF"/>
          <w:vertAlign w:val="superscript"/>
        </w:rPr>
        <w:t>4</w:t>
      </w:r>
      <w:r w:rsidR="00DB5F91" w:rsidRPr="00CD7DC3">
        <w:rPr>
          <w:rFonts w:ascii="Times New Roman" w:hAnsi="Times New Roman" w:cs="Times New Roman"/>
          <w:color w:val="202020"/>
          <w:sz w:val="24"/>
          <w:szCs w:val="24"/>
          <w:bdr w:val="none" w:sz="0" w:space="0" w:color="auto" w:frame="1"/>
          <w:shd w:val="clear" w:color="auto" w:fill="FFFFFF"/>
        </w:rPr>
        <w:t>,</w:t>
      </w:r>
      <w:r w:rsidR="00DB5F91" w:rsidRPr="00CD7DC3">
        <w:rPr>
          <w:rFonts w:ascii="Times New Roman" w:hAnsi="Times New Roman" w:cs="Times New Roman"/>
          <w:color w:val="202020"/>
          <w:sz w:val="24"/>
          <w:szCs w:val="24"/>
          <w:shd w:val="clear" w:color="auto" w:fill="FFFFFF"/>
        </w:rPr>
        <w:t xml:space="preserve"> § 46</w:t>
      </w:r>
      <w:r w:rsidR="00DB5F91" w:rsidRPr="00CD7DC3">
        <w:rPr>
          <w:rFonts w:ascii="Times New Roman" w:hAnsi="Times New Roman" w:cs="Times New Roman"/>
          <w:color w:val="202020"/>
          <w:sz w:val="24"/>
          <w:szCs w:val="24"/>
          <w:bdr w:val="none" w:sz="0" w:space="0" w:color="auto" w:frame="1"/>
          <w:shd w:val="clear" w:color="auto" w:fill="FFFFFF"/>
          <w:vertAlign w:val="superscript"/>
        </w:rPr>
        <w:t>2</w:t>
      </w:r>
      <w:r w:rsidR="00DB5F91" w:rsidRPr="00CD7DC3">
        <w:rPr>
          <w:rFonts w:ascii="Times New Roman" w:hAnsi="Times New Roman" w:cs="Times New Roman"/>
          <w:color w:val="202020"/>
          <w:sz w:val="24"/>
          <w:szCs w:val="24"/>
          <w:shd w:val="clear" w:color="auto" w:fill="FFFFFF"/>
        </w:rPr>
        <w:t xml:space="preserve"> lõikeid 1 ja 2 ning 7</w:t>
      </w:r>
      <w:r w:rsidR="00DB5F91" w:rsidRPr="00CD7DC3">
        <w:rPr>
          <w:rFonts w:ascii="Times New Roman" w:hAnsi="Times New Roman" w:cs="Times New Roman"/>
          <w:color w:val="202020"/>
          <w:sz w:val="24"/>
          <w:szCs w:val="24"/>
          <w:shd w:val="clear" w:color="auto" w:fill="FFFFFF"/>
          <w:vertAlign w:val="superscript"/>
        </w:rPr>
        <w:t>3</w:t>
      </w:r>
      <w:r w:rsidR="00DB5F91" w:rsidRPr="00CD7DC3">
        <w:rPr>
          <w:rFonts w:ascii="Times New Roman" w:hAnsi="Times New Roman" w:cs="Times New Roman"/>
          <w:color w:val="202020"/>
          <w:sz w:val="24"/>
          <w:szCs w:val="24"/>
          <w:shd w:val="clear" w:color="auto" w:fill="FFFFFF"/>
        </w:rPr>
        <w:t>. peatükki</w:t>
      </w:r>
      <w:r w:rsidRPr="00CD7DC3">
        <w:rPr>
          <w:rFonts w:ascii="Times New Roman" w:hAnsi="Times New Roman" w:cs="Times New Roman"/>
          <w:color w:val="202020"/>
          <w:sz w:val="24"/>
          <w:szCs w:val="24"/>
          <w:shd w:val="clear" w:color="auto" w:fill="FFFFFF"/>
        </w:rPr>
        <w:t xml:space="preserve">, kui seaduse või </w:t>
      </w:r>
      <w:proofErr w:type="spellStart"/>
      <w:r w:rsidRPr="00CD7DC3">
        <w:rPr>
          <w:rFonts w:ascii="Times New Roman" w:hAnsi="Times New Roman" w:cs="Times New Roman"/>
          <w:color w:val="202020"/>
          <w:sz w:val="24"/>
          <w:szCs w:val="24"/>
          <w:shd w:val="clear" w:color="auto" w:fill="FFFFFF"/>
        </w:rPr>
        <w:t>välislepinguga</w:t>
      </w:r>
      <w:proofErr w:type="spellEnd"/>
      <w:r w:rsidRPr="00CD7DC3">
        <w:rPr>
          <w:rFonts w:ascii="Times New Roman" w:hAnsi="Times New Roman" w:cs="Times New Roman"/>
          <w:color w:val="202020"/>
          <w:sz w:val="24"/>
          <w:szCs w:val="24"/>
          <w:shd w:val="clear" w:color="auto" w:fill="FFFFFF"/>
        </w:rPr>
        <w:t xml:space="preserve"> ei ole sätestatud teisiti.“;</w:t>
      </w:r>
    </w:p>
    <w:p w14:paraId="44A8FB75" w14:textId="77777777" w:rsidR="00050D74" w:rsidRPr="005D1D8F" w:rsidRDefault="00050D74" w:rsidP="000A1FE2">
      <w:pPr>
        <w:pStyle w:val="Vahedeta"/>
        <w:jc w:val="both"/>
        <w:rPr>
          <w:rFonts w:ascii="Times New Roman" w:eastAsia="Times New Roman" w:hAnsi="Times New Roman" w:cs="Times New Roman"/>
          <w:color w:val="202020"/>
          <w:kern w:val="0"/>
          <w:sz w:val="24"/>
          <w:szCs w:val="24"/>
          <w:lang w:eastAsia="et-EE"/>
          <w14:ligatures w14:val="none"/>
        </w:rPr>
      </w:pPr>
    </w:p>
    <w:p w14:paraId="64873FD7" w14:textId="236D4742" w:rsidR="003F787D" w:rsidRPr="005D1D8F" w:rsidRDefault="00F51F6D" w:rsidP="000A1FE2">
      <w:pPr>
        <w:pStyle w:val="Vahedeta"/>
        <w:jc w:val="both"/>
        <w:rPr>
          <w:rFonts w:ascii="Times New Roman" w:hAnsi="Times New Roman" w:cs="Times New Roman"/>
          <w:sz w:val="24"/>
          <w:szCs w:val="24"/>
        </w:rPr>
      </w:pPr>
      <w:bookmarkStart w:id="4" w:name="_Hlk150351189"/>
      <w:r>
        <w:rPr>
          <w:rFonts w:ascii="Times New Roman" w:hAnsi="Times New Roman" w:cs="Times New Roman"/>
          <w:b/>
          <w:bCs/>
          <w:sz w:val="24"/>
          <w:szCs w:val="24"/>
        </w:rPr>
        <w:t>4</w:t>
      </w:r>
      <w:r w:rsidR="003F787D" w:rsidRPr="005D1D8F">
        <w:rPr>
          <w:rFonts w:ascii="Times New Roman" w:hAnsi="Times New Roman" w:cs="Times New Roman"/>
          <w:sz w:val="24"/>
          <w:szCs w:val="24"/>
        </w:rPr>
        <w:t>) paragrahvi 5 lõige 3 muudetakse ja sõnastatakse järgmiselt:</w:t>
      </w:r>
    </w:p>
    <w:p w14:paraId="0DA13557" w14:textId="75CCFE8B" w:rsidR="0004063B" w:rsidRPr="005D1D8F" w:rsidRDefault="0004063B" w:rsidP="000A1FE2">
      <w:pPr>
        <w:pStyle w:val="Vahedeta"/>
        <w:jc w:val="both"/>
        <w:rPr>
          <w:rFonts w:ascii="Times New Roman" w:hAnsi="Times New Roman" w:cs="Times New Roman"/>
          <w:sz w:val="24"/>
          <w:szCs w:val="24"/>
        </w:rPr>
      </w:pPr>
    </w:p>
    <w:p w14:paraId="5E8734B3" w14:textId="77777777" w:rsidR="00F455E3" w:rsidRPr="005D1D8F" w:rsidRDefault="00F455E3" w:rsidP="000A1FE2">
      <w:pPr>
        <w:pStyle w:val="Vahedeta"/>
        <w:jc w:val="both"/>
        <w:rPr>
          <w:rFonts w:ascii="Times New Roman" w:eastAsia="Times New Roman" w:hAnsi="Times New Roman" w:cs="Times New Roman"/>
          <w:sz w:val="24"/>
          <w:szCs w:val="24"/>
        </w:rPr>
      </w:pPr>
      <w:r w:rsidRPr="005D1D8F">
        <w:rPr>
          <w:rFonts w:ascii="Times New Roman" w:hAnsi="Times New Roman" w:cs="Times New Roman"/>
          <w:sz w:val="24"/>
          <w:szCs w:val="24"/>
        </w:rPr>
        <w:t>„</w:t>
      </w:r>
      <w:r w:rsidRPr="005D1D8F">
        <w:rPr>
          <w:rFonts w:ascii="Times New Roman" w:eastAsia="Times New Roman" w:hAnsi="Times New Roman" w:cs="Times New Roman"/>
          <w:color w:val="202020"/>
          <w:sz w:val="24"/>
          <w:szCs w:val="24"/>
        </w:rPr>
        <w:t>(</w:t>
      </w:r>
      <w:r w:rsidRPr="005D1D8F">
        <w:rPr>
          <w:rFonts w:ascii="Times New Roman" w:hAnsi="Times New Roman" w:cs="Times New Roman"/>
          <w:color w:val="202020"/>
          <w:sz w:val="24"/>
          <w:szCs w:val="24"/>
          <w:shd w:val="clear" w:color="auto" w:fill="FFFFFF"/>
        </w:rPr>
        <w:t>3) Riiklik õhusõiduk on a</w:t>
      </w:r>
      <w:r w:rsidRPr="005D1D8F">
        <w:rPr>
          <w:rFonts w:ascii="Times New Roman" w:eastAsia="Times New Roman" w:hAnsi="Times New Roman" w:cs="Times New Roman"/>
          <w:sz w:val="24"/>
          <w:szCs w:val="24"/>
        </w:rPr>
        <w:t>valiku võimu volitusi omava asutuse või tema nimel avalikes huvides ning riigi kontrolli all ja vastutusel olev õhusõiduk, millega täidetakse sõjalise kaitse, tolli</w:t>
      </w:r>
      <w:r>
        <w:rPr>
          <w:rFonts w:ascii="Times New Roman" w:eastAsia="Times New Roman" w:hAnsi="Times New Roman" w:cs="Times New Roman"/>
          <w:sz w:val="24"/>
          <w:szCs w:val="24"/>
        </w:rPr>
        <w:t>järelevalve</w:t>
      </w:r>
      <w:r w:rsidRPr="005D1D8F">
        <w:rPr>
          <w:rFonts w:ascii="Times New Roman" w:eastAsia="Times New Roman" w:hAnsi="Times New Roman" w:cs="Times New Roman"/>
          <w:sz w:val="24"/>
          <w:szCs w:val="24"/>
        </w:rPr>
        <w:t>, politsei, otsingu</w:t>
      </w:r>
      <w:r>
        <w:rPr>
          <w:rFonts w:ascii="Times New Roman" w:eastAsia="Times New Roman" w:hAnsi="Times New Roman" w:cs="Times New Roman"/>
          <w:sz w:val="24"/>
          <w:szCs w:val="24"/>
        </w:rPr>
        <w:t>tööde,</w:t>
      </w:r>
      <w:r w:rsidRPr="005D1D8F">
        <w:rPr>
          <w:rFonts w:ascii="Times New Roman" w:eastAsia="Times New Roman" w:hAnsi="Times New Roman" w:cs="Times New Roman"/>
          <w:sz w:val="24"/>
          <w:szCs w:val="24"/>
        </w:rPr>
        <w:t xml:space="preserve"> pääste</w:t>
      </w:r>
      <w:r>
        <w:rPr>
          <w:rFonts w:ascii="Times New Roman" w:eastAsia="Times New Roman" w:hAnsi="Times New Roman" w:cs="Times New Roman"/>
          <w:sz w:val="24"/>
          <w:szCs w:val="24"/>
        </w:rPr>
        <w:t>sündmuse lahendamise</w:t>
      </w:r>
      <w:r w:rsidRPr="005D1D8F">
        <w:rPr>
          <w:rFonts w:ascii="Times New Roman" w:eastAsia="Times New Roman" w:hAnsi="Times New Roman" w:cs="Times New Roman"/>
          <w:sz w:val="24"/>
          <w:szCs w:val="24"/>
        </w:rPr>
        <w:t>, piiri- ja rannikuvalve või muude samalaadsete tegevuste või teenustega seotud ülesandeid</w:t>
      </w:r>
      <w:r w:rsidRPr="005D1D8F">
        <w:rPr>
          <w:rFonts w:ascii="Times New Roman" w:hAnsi="Times New Roman" w:cs="Times New Roman"/>
          <w:color w:val="202020"/>
          <w:sz w:val="24"/>
          <w:szCs w:val="24"/>
          <w:shd w:val="clear" w:color="auto" w:fill="FFFFFF"/>
        </w:rPr>
        <w:t>.“;</w:t>
      </w:r>
    </w:p>
    <w:p w14:paraId="2965C349" w14:textId="3A9C64F7" w:rsidR="003F787D" w:rsidRPr="005D1D8F" w:rsidRDefault="003F787D" w:rsidP="000A1FE2">
      <w:pPr>
        <w:pStyle w:val="Vahedeta"/>
        <w:jc w:val="both"/>
        <w:rPr>
          <w:rFonts w:ascii="Times New Roman" w:hAnsi="Times New Roman" w:cs="Times New Roman"/>
          <w:sz w:val="24"/>
          <w:szCs w:val="24"/>
        </w:rPr>
      </w:pPr>
    </w:p>
    <w:p w14:paraId="39C39915" w14:textId="44ACC589" w:rsidR="00B90958" w:rsidRPr="000A1FE2" w:rsidRDefault="00F51F6D" w:rsidP="000A1FE2">
      <w:pPr>
        <w:pStyle w:val="Vahedeta"/>
        <w:jc w:val="both"/>
        <w:rPr>
          <w:rFonts w:ascii="Times New Roman" w:hAnsi="Times New Roman" w:cs="Times New Roman"/>
          <w:sz w:val="24"/>
          <w:szCs w:val="24"/>
        </w:rPr>
      </w:pPr>
      <w:bookmarkStart w:id="5" w:name="_Hlk165126358"/>
      <w:r>
        <w:rPr>
          <w:rFonts w:ascii="Times New Roman" w:hAnsi="Times New Roman" w:cs="Times New Roman"/>
          <w:b/>
          <w:bCs/>
          <w:sz w:val="24"/>
          <w:szCs w:val="24"/>
        </w:rPr>
        <w:t>5</w:t>
      </w:r>
      <w:r w:rsidR="00B90958" w:rsidRPr="000A1FE2">
        <w:rPr>
          <w:rFonts w:ascii="Times New Roman" w:hAnsi="Times New Roman" w:cs="Times New Roman"/>
          <w:sz w:val="24"/>
          <w:szCs w:val="24"/>
        </w:rPr>
        <w:t>) paragrahvi 5 lõige 4 tunnistatakse kehtetuks;</w:t>
      </w:r>
    </w:p>
    <w:bookmarkEnd w:id="5"/>
    <w:p w14:paraId="37AE4E20" w14:textId="77777777" w:rsidR="009E5E7C" w:rsidRPr="000A1FE2" w:rsidRDefault="009E5E7C" w:rsidP="000A1FE2">
      <w:pPr>
        <w:pStyle w:val="Vahedeta"/>
        <w:jc w:val="both"/>
        <w:rPr>
          <w:rFonts w:ascii="Times New Roman" w:hAnsi="Times New Roman" w:cs="Times New Roman"/>
          <w:sz w:val="24"/>
          <w:szCs w:val="24"/>
        </w:rPr>
      </w:pPr>
    </w:p>
    <w:p w14:paraId="5FE77F0D" w14:textId="5F68D4D7" w:rsidR="00645B2E" w:rsidRPr="000A1FE2" w:rsidRDefault="00F51F6D" w:rsidP="000A1FE2">
      <w:pPr>
        <w:pStyle w:val="Vahedeta"/>
        <w:jc w:val="both"/>
        <w:rPr>
          <w:rFonts w:ascii="Times New Roman" w:hAnsi="Times New Roman" w:cs="Times New Roman"/>
          <w:sz w:val="24"/>
          <w:szCs w:val="24"/>
        </w:rPr>
      </w:pPr>
      <w:r>
        <w:rPr>
          <w:rFonts w:ascii="Times New Roman" w:hAnsi="Times New Roman" w:cs="Times New Roman"/>
          <w:b/>
          <w:bCs/>
          <w:sz w:val="24"/>
          <w:szCs w:val="24"/>
        </w:rPr>
        <w:t>6</w:t>
      </w:r>
      <w:r w:rsidR="000D6B5E" w:rsidRPr="000A1FE2">
        <w:rPr>
          <w:rFonts w:ascii="Times New Roman" w:hAnsi="Times New Roman" w:cs="Times New Roman"/>
          <w:sz w:val="24"/>
          <w:szCs w:val="24"/>
        </w:rPr>
        <w:t xml:space="preserve">) </w:t>
      </w:r>
      <w:r w:rsidR="00AD3FD5" w:rsidRPr="000A1FE2">
        <w:rPr>
          <w:rFonts w:ascii="Times New Roman" w:hAnsi="Times New Roman" w:cs="Times New Roman"/>
          <w:sz w:val="24"/>
          <w:szCs w:val="24"/>
        </w:rPr>
        <w:t>paragrahv</w:t>
      </w:r>
      <w:r w:rsidR="00645B2E" w:rsidRPr="000A1FE2">
        <w:rPr>
          <w:rFonts w:ascii="Times New Roman" w:hAnsi="Times New Roman" w:cs="Times New Roman"/>
          <w:sz w:val="24"/>
          <w:szCs w:val="24"/>
        </w:rPr>
        <w:t xml:space="preserve">i </w:t>
      </w:r>
      <w:r w:rsidR="00645B2E" w:rsidRPr="000A1FE2">
        <w:rPr>
          <w:rStyle w:val="Tugev"/>
          <w:rFonts w:ascii="Times New Roman" w:hAnsi="Times New Roman" w:cs="Times New Roman"/>
          <w:b w:val="0"/>
          <w:bCs w:val="0"/>
          <w:sz w:val="24"/>
          <w:szCs w:val="24"/>
          <w:bdr w:val="none" w:sz="0" w:space="0" w:color="auto" w:frame="1"/>
        </w:rPr>
        <w:t>6</w:t>
      </w:r>
      <w:r w:rsidR="00645B2E" w:rsidRPr="000A1FE2">
        <w:rPr>
          <w:rStyle w:val="Tugev"/>
          <w:rFonts w:ascii="Times New Roman" w:hAnsi="Times New Roman" w:cs="Times New Roman"/>
          <w:b w:val="0"/>
          <w:bCs w:val="0"/>
          <w:sz w:val="24"/>
          <w:szCs w:val="24"/>
          <w:bdr w:val="none" w:sz="0" w:space="0" w:color="auto" w:frame="1"/>
          <w:vertAlign w:val="superscript"/>
        </w:rPr>
        <w:t xml:space="preserve">1 </w:t>
      </w:r>
      <w:r w:rsidR="00645B2E" w:rsidRPr="000A1FE2">
        <w:rPr>
          <w:rStyle w:val="Tugev"/>
          <w:rFonts w:ascii="Times New Roman" w:hAnsi="Times New Roman" w:cs="Times New Roman"/>
          <w:b w:val="0"/>
          <w:bCs w:val="0"/>
          <w:sz w:val="24"/>
          <w:szCs w:val="24"/>
          <w:bdr w:val="none" w:sz="0" w:space="0" w:color="auto" w:frame="1"/>
        </w:rPr>
        <w:t xml:space="preserve"> pealkirjast jäetakse välja sõnad „ Riiklik lennundus ja“</w:t>
      </w:r>
      <w:r w:rsidR="00EA38DE" w:rsidRPr="000A1FE2">
        <w:rPr>
          <w:rStyle w:val="Tugev"/>
          <w:rFonts w:ascii="Times New Roman" w:hAnsi="Times New Roman" w:cs="Times New Roman"/>
          <w:b w:val="0"/>
          <w:bCs w:val="0"/>
          <w:sz w:val="24"/>
          <w:szCs w:val="24"/>
          <w:bdr w:val="none" w:sz="0" w:space="0" w:color="auto" w:frame="1"/>
        </w:rPr>
        <w:t>;</w:t>
      </w:r>
    </w:p>
    <w:p w14:paraId="1C246CE3" w14:textId="77777777" w:rsidR="00645B2E" w:rsidRPr="000A1FE2" w:rsidRDefault="00645B2E" w:rsidP="000A1FE2">
      <w:pPr>
        <w:pStyle w:val="Vahedeta"/>
        <w:jc w:val="both"/>
        <w:rPr>
          <w:rFonts w:ascii="Times New Roman" w:hAnsi="Times New Roman" w:cs="Times New Roman"/>
          <w:sz w:val="24"/>
          <w:szCs w:val="24"/>
        </w:rPr>
      </w:pPr>
    </w:p>
    <w:p w14:paraId="560036A4" w14:textId="29440469" w:rsidR="00AD3FD5" w:rsidRPr="000A1FE2" w:rsidRDefault="00F51F6D" w:rsidP="000A1FE2">
      <w:pPr>
        <w:pStyle w:val="Vahedeta"/>
        <w:jc w:val="both"/>
        <w:rPr>
          <w:rFonts w:ascii="Times New Roman" w:hAnsi="Times New Roman" w:cs="Times New Roman"/>
          <w:sz w:val="24"/>
          <w:szCs w:val="24"/>
        </w:rPr>
      </w:pPr>
      <w:r>
        <w:rPr>
          <w:rFonts w:ascii="Times New Roman" w:hAnsi="Times New Roman" w:cs="Times New Roman"/>
          <w:b/>
          <w:bCs/>
          <w:sz w:val="24"/>
          <w:szCs w:val="24"/>
        </w:rPr>
        <w:t>7</w:t>
      </w:r>
      <w:r w:rsidR="00EA38DE" w:rsidRPr="000A1FE2">
        <w:rPr>
          <w:rFonts w:ascii="Times New Roman" w:hAnsi="Times New Roman" w:cs="Times New Roman"/>
          <w:sz w:val="24"/>
          <w:szCs w:val="24"/>
        </w:rPr>
        <w:t>) paragrahvi</w:t>
      </w:r>
      <w:r w:rsidR="00AD3FD5" w:rsidRPr="000A1FE2">
        <w:rPr>
          <w:rFonts w:ascii="Times New Roman" w:hAnsi="Times New Roman" w:cs="Times New Roman"/>
          <w:sz w:val="24"/>
          <w:szCs w:val="24"/>
        </w:rPr>
        <w:t xml:space="preserve"> </w:t>
      </w:r>
      <w:r w:rsidR="00AD3FD5" w:rsidRPr="000A1FE2">
        <w:rPr>
          <w:rStyle w:val="Tugev"/>
          <w:rFonts w:ascii="Times New Roman" w:hAnsi="Times New Roman" w:cs="Times New Roman"/>
          <w:b w:val="0"/>
          <w:bCs w:val="0"/>
          <w:sz w:val="24"/>
          <w:szCs w:val="24"/>
          <w:bdr w:val="none" w:sz="0" w:space="0" w:color="auto" w:frame="1"/>
        </w:rPr>
        <w:t>6</w:t>
      </w:r>
      <w:r w:rsidR="00AD3FD5" w:rsidRPr="000A1FE2">
        <w:rPr>
          <w:rStyle w:val="Tugev"/>
          <w:rFonts w:ascii="Times New Roman" w:hAnsi="Times New Roman" w:cs="Times New Roman"/>
          <w:b w:val="0"/>
          <w:bCs w:val="0"/>
          <w:sz w:val="24"/>
          <w:szCs w:val="24"/>
          <w:bdr w:val="none" w:sz="0" w:space="0" w:color="auto" w:frame="1"/>
          <w:vertAlign w:val="superscript"/>
        </w:rPr>
        <w:t>1</w:t>
      </w:r>
      <w:r w:rsidR="00AD3FD5" w:rsidRPr="000A1FE2">
        <w:rPr>
          <w:rFonts w:ascii="Times New Roman" w:hAnsi="Times New Roman" w:cs="Times New Roman"/>
          <w:sz w:val="24"/>
          <w:szCs w:val="24"/>
        </w:rPr>
        <w:t xml:space="preserve"> </w:t>
      </w:r>
      <w:r w:rsidR="00EA38DE" w:rsidRPr="000A1FE2">
        <w:rPr>
          <w:rFonts w:ascii="Times New Roman" w:hAnsi="Times New Roman" w:cs="Times New Roman"/>
          <w:sz w:val="24"/>
          <w:szCs w:val="24"/>
        </w:rPr>
        <w:t xml:space="preserve">lõige 1 </w:t>
      </w:r>
      <w:r w:rsidR="00AD3FD5" w:rsidRPr="000A1FE2">
        <w:rPr>
          <w:rFonts w:ascii="Times New Roman" w:hAnsi="Times New Roman" w:cs="Times New Roman"/>
          <w:sz w:val="24"/>
          <w:szCs w:val="24"/>
        </w:rPr>
        <w:t>tunnistatakse kehtetuks;</w:t>
      </w:r>
    </w:p>
    <w:p w14:paraId="5F4925DB" w14:textId="287053CD" w:rsidR="00466AE3" w:rsidRPr="000A1FE2" w:rsidRDefault="00466AE3" w:rsidP="000A1FE2">
      <w:pPr>
        <w:pStyle w:val="Vahedeta"/>
        <w:jc w:val="both"/>
        <w:rPr>
          <w:rFonts w:ascii="Times New Roman" w:hAnsi="Times New Roman" w:cs="Times New Roman"/>
          <w:sz w:val="24"/>
          <w:szCs w:val="24"/>
        </w:rPr>
      </w:pPr>
    </w:p>
    <w:p w14:paraId="7A1AE8BF" w14:textId="48144800" w:rsidR="00C01337" w:rsidRPr="000A1FE2" w:rsidRDefault="00F51F6D" w:rsidP="000A1FE2">
      <w:pPr>
        <w:pStyle w:val="Vahedeta"/>
        <w:jc w:val="both"/>
        <w:rPr>
          <w:rFonts w:ascii="Times New Roman" w:hAnsi="Times New Roman" w:cs="Times New Roman"/>
          <w:sz w:val="24"/>
          <w:szCs w:val="24"/>
        </w:rPr>
      </w:pPr>
      <w:r>
        <w:rPr>
          <w:rStyle w:val="Rhutus"/>
          <w:rFonts w:ascii="Times New Roman" w:hAnsi="Times New Roman" w:cs="Times New Roman"/>
          <w:b/>
          <w:bCs/>
          <w:i w:val="0"/>
          <w:iCs w:val="0"/>
          <w:sz w:val="24"/>
          <w:szCs w:val="24"/>
          <w:shd w:val="clear" w:color="auto" w:fill="FFFFFF"/>
        </w:rPr>
        <w:t>8</w:t>
      </w:r>
      <w:r w:rsidR="00C01337" w:rsidRPr="000A1FE2">
        <w:rPr>
          <w:rStyle w:val="Rhutus"/>
          <w:rFonts w:ascii="Times New Roman" w:hAnsi="Times New Roman" w:cs="Times New Roman"/>
          <w:b/>
          <w:bCs/>
          <w:i w:val="0"/>
          <w:iCs w:val="0"/>
          <w:sz w:val="24"/>
          <w:szCs w:val="24"/>
          <w:shd w:val="clear" w:color="auto" w:fill="FFFFFF"/>
        </w:rPr>
        <w:t>)</w:t>
      </w:r>
      <w:r w:rsidR="00C01337" w:rsidRPr="000A1FE2">
        <w:rPr>
          <w:rStyle w:val="Rhutus"/>
          <w:rFonts w:ascii="Times New Roman" w:hAnsi="Times New Roman" w:cs="Times New Roman"/>
          <w:i w:val="0"/>
          <w:iCs w:val="0"/>
          <w:sz w:val="24"/>
          <w:szCs w:val="24"/>
          <w:shd w:val="clear" w:color="auto" w:fill="FFFFFF"/>
        </w:rPr>
        <w:t xml:space="preserve"> paragrahvi</w:t>
      </w:r>
      <w:r w:rsidR="00C01337" w:rsidRPr="000A1FE2">
        <w:rPr>
          <w:rFonts w:ascii="Times New Roman" w:hAnsi="Times New Roman" w:cs="Times New Roman"/>
          <w:sz w:val="24"/>
          <w:szCs w:val="24"/>
          <w:shd w:val="clear" w:color="auto" w:fill="FFFFFF"/>
        </w:rPr>
        <w:t xml:space="preserve"> 7 </w:t>
      </w:r>
      <w:r w:rsidR="00C01337" w:rsidRPr="000A1FE2">
        <w:rPr>
          <w:rStyle w:val="Rhutus"/>
          <w:rFonts w:ascii="Times New Roman" w:hAnsi="Times New Roman" w:cs="Times New Roman"/>
          <w:i w:val="0"/>
          <w:iCs w:val="0"/>
          <w:sz w:val="24"/>
          <w:szCs w:val="24"/>
          <w:shd w:val="clear" w:color="auto" w:fill="FFFFFF"/>
        </w:rPr>
        <w:t xml:space="preserve">täiendatakse </w:t>
      </w:r>
      <w:bookmarkStart w:id="6" w:name="_Hlk165560462"/>
      <w:r w:rsidR="00B53AFE" w:rsidRPr="000A1FE2">
        <w:rPr>
          <w:rStyle w:val="Rhutus"/>
          <w:rFonts w:ascii="Times New Roman" w:hAnsi="Times New Roman" w:cs="Times New Roman"/>
          <w:i w:val="0"/>
          <w:iCs w:val="0"/>
          <w:sz w:val="24"/>
          <w:szCs w:val="24"/>
          <w:shd w:val="clear" w:color="auto" w:fill="FFFFFF"/>
        </w:rPr>
        <w:t>lõigetega 11</w:t>
      </w:r>
      <w:r w:rsidR="00B53AFE" w:rsidRPr="000A1FE2">
        <w:rPr>
          <w:rStyle w:val="Rhutus"/>
          <w:rFonts w:ascii="Times New Roman" w:hAnsi="Times New Roman" w:cs="Times New Roman"/>
          <w:i w:val="0"/>
          <w:iCs w:val="0"/>
          <w:sz w:val="24"/>
          <w:szCs w:val="24"/>
          <w:shd w:val="clear" w:color="auto" w:fill="FFFFFF"/>
          <w:vertAlign w:val="superscript"/>
        </w:rPr>
        <w:t>1</w:t>
      </w:r>
      <w:r w:rsidR="00B53AFE" w:rsidRPr="000A1FE2">
        <w:rPr>
          <w:rStyle w:val="Rhutus"/>
          <w:rFonts w:ascii="Times New Roman" w:hAnsi="Times New Roman" w:cs="Times New Roman"/>
          <w:i w:val="0"/>
          <w:iCs w:val="0"/>
          <w:sz w:val="24"/>
          <w:szCs w:val="24"/>
          <w:shd w:val="clear" w:color="auto" w:fill="FFFFFF"/>
        </w:rPr>
        <w:t xml:space="preserve"> ja 11</w:t>
      </w:r>
      <w:r w:rsidR="00B53AFE" w:rsidRPr="000A1FE2">
        <w:rPr>
          <w:rStyle w:val="Rhutus"/>
          <w:rFonts w:ascii="Times New Roman" w:hAnsi="Times New Roman" w:cs="Times New Roman"/>
          <w:i w:val="0"/>
          <w:iCs w:val="0"/>
          <w:sz w:val="24"/>
          <w:szCs w:val="24"/>
          <w:shd w:val="clear" w:color="auto" w:fill="FFFFFF"/>
          <w:vertAlign w:val="superscript"/>
        </w:rPr>
        <w:t>2</w:t>
      </w:r>
      <w:r w:rsidR="00B53AFE" w:rsidRPr="000A1FE2">
        <w:rPr>
          <w:rStyle w:val="Rhutus"/>
          <w:rFonts w:ascii="Times New Roman" w:hAnsi="Times New Roman" w:cs="Times New Roman"/>
          <w:i w:val="0"/>
          <w:iCs w:val="0"/>
          <w:sz w:val="24"/>
          <w:szCs w:val="24"/>
          <w:shd w:val="clear" w:color="auto" w:fill="FFFFFF"/>
        </w:rPr>
        <w:t xml:space="preserve"> </w:t>
      </w:r>
      <w:r w:rsidR="00B53AFE" w:rsidRPr="000A1FE2">
        <w:rPr>
          <w:rFonts w:ascii="Times New Roman" w:hAnsi="Times New Roman" w:cs="Times New Roman"/>
          <w:sz w:val="24"/>
          <w:szCs w:val="24"/>
          <w:shd w:val="clear" w:color="auto" w:fill="FFFFFF"/>
        </w:rPr>
        <w:t>järgmises</w:t>
      </w:r>
      <w:bookmarkEnd w:id="6"/>
      <w:r w:rsidR="00B53AFE" w:rsidRPr="000A1FE2">
        <w:rPr>
          <w:rFonts w:ascii="Times New Roman" w:hAnsi="Times New Roman" w:cs="Times New Roman"/>
          <w:sz w:val="24"/>
          <w:szCs w:val="24"/>
          <w:shd w:val="clear" w:color="auto" w:fill="FFFFFF"/>
        </w:rPr>
        <w:t xml:space="preserve"> </w:t>
      </w:r>
      <w:r w:rsidR="00C01337" w:rsidRPr="000A1FE2">
        <w:rPr>
          <w:rFonts w:ascii="Times New Roman" w:hAnsi="Times New Roman" w:cs="Times New Roman"/>
          <w:sz w:val="24"/>
          <w:szCs w:val="24"/>
          <w:shd w:val="clear" w:color="auto" w:fill="FFFFFF"/>
        </w:rPr>
        <w:t>sõnastuses:</w:t>
      </w:r>
    </w:p>
    <w:p w14:paraId="7A0B0BC5" w14:textId="4BB98AD4" w:rsidR="00C01337" w:rsidRPr="000A1FE2" w:rsidRDefault="00C01337" w:rsidP="000A1FE2">
      <w:pPr>
        <w:pStyle w:val="Vahedeta"/>
        <w:jc w:val="both"/>
        <w:rPr>
          <w:rFonts w:ascii="Times New Roman" w:hAnsi="Times New Roman" w:cs="Times New Roman"/>
          <w:sz w:val="24"/>
          <w:szCs w:val="24"/>
        </w:rPr>
      </w:pPr>
    </w:p>
    <w:p w14:paraId="6EA735DE" w14:textId="0A549517" w:rsidR="0021697B" w:rsidRPr="00E84C20" w:rsidRDefault="00C01337" w:rsidP="000A1FE2">
      <w:pPr>
        <w:pStyle w:val="pf0"/>
        <w:spacing w:before="0" w:beforeAutospacing="0" w:after="0" w:afterAutospacing="0"/>
        <w:jc w:val="both"/>
        <w:rPr>
          <w:rFonts w:ascii="Times New Roman" w:eastAsia="Times New Roman" w:hAnsi="Times New Roman" w:cs="Times New Roman"/>
          <w:sz w:val="24"/>
          <w:szCs w:val="24"/>
        </w:rPr>
      </w:pPr>
      <w:r w:rsidRPr="000A1FE2">
        <w:rPr>
          <w:rFonts w:ascii="Times New Roman" w:hAnsi="Times New Roman" w:cs="Times New Roman"/>
          <w:sz w:val="24"/>
          <w:szCs w:val="24"/>
        </w:rPr>
        <w:t>„(11</w:t>
      </w:r>
      <w:r w:rsidRPr="000A1FE2">
        <w:rPr>
          <w:rFonts w:ascii="Times New Roman" w:hAnsi="Times New Roman" w:cs="Times New Roman"/>
          <w:sz w:val="24"/>
          <w:szCs w:val="24"/>
          <w:vertAlign w:val="superscript"/>
        </w:rPr>
        <w:t>1</w:t>
      </w:r>
      <w:r w:rsidRPr="000A1FE2">
        <w:rPr>
          <w:rFonts w:ascii="Times New Roman" w:hAnsi="Times New Roman" w:cs="Times New Roman"/>
          <w:sz w:val="24"/>
          <w:szCs w:val="24"/>
        </w:rPr>
        <w:t xml:space="preserve">) </w:t>
      </w:r>
      <w:r w:rsidRPr="000A1FE2">
        <w:rPr>
          <w:rFonts w:ascii="Times New Roman" w:hAnsi="Times New Roman" w:cs="Times New Roman"/>
          <w:sz w:val="24"/>
          <w:szCs w:val="24"/>
          <w:shd w:val="clear" w:color="auto" w:fill="FFFFFF"/>
        </w:rPr>
        <w:t xml:space="preserve">Euroopa Parlamendi ja </w:t>
      </w:r>
      <w:r w:rsidRPr="00E84C20">
        <w:rPr>
          <w:rFonts w:ascii="Times New Roman" w:hAnsi="Times New Roman" w:cs="Times New Roman"/>
          <w:sz w:val="24"/>
          <w:szCs w:val="24"/>
          <w:shd w:val="clear" w:color="auto" w:fill="FFFFFF"/>
        </w:rPr>
        <w:t xml:space="preserve">nõukogu määruse (EL) 2018/1139 artikli 2 lõikes 6 nimetatud kohaldamisotsus kehtestatakse </w:t>
      </w:r>
      <w:hyperlink r:id="rId15" w:history="1">
        <w:r w:rsidRPr="00E84C20">
          <w:rPr>
            <w:rStyle w:val="Hperlink"/>
            <w:rFonts w:ascii="Times New Roman" w:hAnsi="Times New Roman" w:cs="Times New Roman"/>
            <w:color w:val="auto"/>
            <w:sz w:val="24"/>
            <w:szCs w:val="24"/>
            <w:u w:val="none"/>
            <w:bdr w:val="none" w:sz="0" w:space="0" w:color="auto" w:frame="1"/>
            <w:shd w:val="clear" w:color="auto" w:fill="FFFFFF"/>
          </w:rPr>
          <w:t>valdkonna eest vastutava ministr</w:t>
        </w:r>
      </w:hyperlink>
      <w:r w:rsidRPr="00E84C20">
        <w:rPr>
          <w:rFonts w:ascii="Times New Roman" w:hAnsi="Times New Roman" w:cs="Times New Roman"/>
          <w:sz w:val="24"/>
          <w:szCs w:val="24"/>
        </w:rPr>
        <w:t>i</w:t>
      </w:r>
      <w:r w:rsidRPr="00E84C20">
        <w:rPr>
          <w:rFonts w:ascii="Times New Roman" w:hAnsi="Times New Roman" w:cs="Times New Roman"/>
          <w:sz w:val="24"/>
          <w:szCs w:val="24"/>
          <w:shd w:val="clear" w:color="auto" w:fill="FFFFFF"/>
        </w:rPr>
        <w:t xml:space="preserve"> </w:t>
      </w:r>
      <w:r w:rsidR="006349FC" w:rsidRPr="00E84C20">
        <w:rPr>
          <w:rFonts w:ascii="Times New Roman" w:hAnsi="Times New Roman" w:cs="Times New Roman"/>
          <w:sz w:val="24"/>
          <w:szCs w:val="24"/>
          <w:shd w:val="clear" w:color="auto" w:fill="FFFFFF"/>
        </w:rPr>
        <w:t>käskkirjaga</w:t>
      </w:r>
      <w:r w:rsidR="003C0A1A" w:rsidRPr="00E84C20">
        <w:rPr>
          <w:rFonts w:ascii="Times New Roman" w:hAnsi="Times New Roman" w:cs="Times New Roman"/>
          <w:sz w:val="24"/>
          <w:szCs w:val="24"/>
          <w:shd w:val="clear" w:color="auto" w:fill="FFFFFF"/>
        </w:rPr>
        <w:t xml:space="preserve"> Transpordiameti ettepanekul</w:t>
      </w:r>
      <w:r w:rsidRPr="00E84C20">
        <w:rPr>
          <w:rFonts w:ascii="Times New Roman" w:hAnsi="Times New Roman" w:cs="Times New Roman"/>
          <w:sz w:val="24"/>
          <w:szCs w:val="24"/>
          <w:shd w:val="clear" w:color="auto" w:fill="FFFFFF"/>
        </w:rPr>
        <w:t xml:space="preserve">. </w:t>
      </w:r>
    </w:p>
    <w:p w14:paraId="1AA4C732" w14:textId="77777777" w:rsidR="00E74EA0" w:rsidRPr="00E84C20" w:rsidRDefault="00E74EA0" w:rsidP="000A1FE2">
      <w:pPr>
        <w:pStyle w:val="Vahedeta"/>
        <w:jc w:val="both"/>
        <w:rPr>
          <w:rFonts w:ascii="Times New Roman" w:hAnsi="Times New Roman" w:cs="Times New Roman"/>
          <w:sz w:val="24"/>
          <w:szCs w:val="24"/>
        </w:rPr>
      </w:pPr>
    </w:p>
    <w:p w14:paraId="76F06028" w14:textId="6EFF1A98" w:rsidR="00E84C20" w:rsidRPr="00E84C20" w:rsidRDefault="00E84C20" w:rsidP="000A1FE2">
      <w:pPr>
        <w:pStyle w:val="pf0"/>
        <w:spacing w:before="0" w:beforeAutospacing="0" w:after="0" w:afterAutospacing="0"/>
        <w:jc w:val="both"/>
        <w:rPr>
          <w:rFonts w:ascii="Times New Roman" w:eastAsia="Times New Roman" w:hAnsi="Times New Roman" w:cs="Times New Roman"/>
          <w:sz w:val="24"/>
          <w:szCs w:val="24"/>
        </w:rPr>
      </w:pPr>
      <w:r w:rsidRPr="00E84C20">
        <w:rPr>
          <w:rStyle w:val="PisMrk"/>
          <w:rFonts w:ascii="Times New Roman" w:hAnsi="Times New Roman" w:cs="Times New Roman"/>
          <w:sz w:val="24"/>
          <w:szCs w:val="24"/>
        </w:rPr>
        <w:t>(11</w:t>
      </w:r>
      <w:r w:rsidRPr="00E84C20">
        <w:rPr>
          <w:rStyle w:val="PisMrk"/>
          <w:rFonts w:ascii="Times New Roman" w:hAnsi="Times New Roman" w:cs="Times New Roman"/>
          <w:sz w:val="24"/>
          <w:szCs w:val="24"/>
          <w:vertAlign w:val="superscript"/>
        </w:rPr>
        <w:t>2</w:t>
      </w:r>
      <w:r w:rsidRPr="00E84C20">
        <w:rPr>
          <w:rStyle w:val="PisMrk"/>
          <w:rFonts w:ascii="Times New Roman" w:hAnsi="Times New Roman" w:cs="Times New Roman"/>
          <w:sz w:val="24"/>
          <w:szCs w:val="24"/>
        </w:rPr>
        <w:t>) Käesoleva paragrahvi lõikes 11</w:t>
      </w:r>
      <w:r w:rsidRPr="00E84C20">
        <w:rPr>
          <w:rStyle w:val="PisMrk"/>
          <w:rFonts w:ascii="Times New Roman" w:hAnsi="Times New Roman" w:cs="Times New Roman"/>
          <w:sz w:val="24"/>
          <w:szCs w:val="24"/>
          <w:vertAlign w:val="superscript"/>
        </w:rPr>
        <w:t>1</w:t>
      </w:r>
      <w:r w:rsidR="00627912">
        <w:rPr>
          <w:rStyle w:val="PisMrk"/>
          <w:rFonts w:ascii="Times New Roman" w:hAnsi="Times New Roman" w:cs="Times New Roman"/>
          <w:sz w:val="24"/>
          <w:szCs w:val="24"/>
          <w:vertAlign w:val="superscript"/>
        </w:rPr>
        <w:t xml:space="preserve"> </w:t>
      </w:r>
      <w:r w:rsidRPr="00E84C20">
        <w:rPr>
          <w:rStyle w:val="PisMrk"/>
          <w:rFonts w:ascii="Times New Roman" w:hAnsi="Times New Roman" w:cs="Times New Roman"/>
          <w:sz w:val="24"/>
          <w:szCs w:val="24"/>
        </w:rPr>
        <w:t>sätestatud otsuse tegemisel tuleb l</w:t>
      </w:r>
      <w:r w:rsidRPr="00E84C20">
        <w:rPr>
          <w:rFonts w:ascii="Times New Roman" w:eastAsia="Times New Roman" w:hAnsi="Times New Roman" w:cs="Times New Roman"/>
          <w:sz w:val="24"/>
          <w:szCs w:val="24"/>
        </w:rPr>
        <w:t>isaks Euroopa Parlamendi ja nõukogu määruses (EL) 2018/1139 kehtestatud kohaldamisotsuse tegemise põhimõtetele arvestada järgmiste asjaoludega:</w:t>
      </w:r>
    </w:p>
    <w:p w14:paraId="7EA5DE0E" w14:textId="77777777" w:rsidR="00E84C20" w:rsidRPr="00E84C20" w:rsidRDefault="00E84C20" w:rsidP="000A1FE2">
      <w:pPr>
        <w:spacing w:after="0" w:line="240" w:lineRule="auto"/>
        <w:jc w:val="both"/>
        <w:rPr>
          <w:rFonts w:ascii="Times New Roman" w:eastAsia="Times New Roman" w:hAnsi="Times New Roman" w:cs="Times New Roman"/>
          <w:kern w:val="0"/>
          <w:sz w:val="24"/>
          <w:szCs w:val="24"/>
          <w:lang w:eastAsia="et-EE"/>
          <w14:ligatures w14:val="none"/>
        </w:rPr>
      </w:pPr>
      <w:r w:rsidRPr="00E84C20">
        <w:rPr>
          <w:rFonts w:ascii="Times New Roman" w:eastAsia="Times New Roman" w:hAnsi="Times New Roman" w:cs="Times New Roman"/>
          <w:kern w:val="0"/>
          <w:sz w:val="24"/>
          <w:szCs w:val="24"/>
          <w:lang w:eastAsia="et-EE"/>
          <w14:ligatures w14:val="none"/>
        </w:rPr>
        <w:t>1) kohaldamisotsus peab toetama lennuohutuse taseme hoidmist või looma tingimused selle parendamiseks;</w:t>
      </w:r>
    </w:p>
    <w:p w14:paraId="3C44C548" w14:textId="77777777" w:rsidR="00E84C20" w:rsidRPr="00E84C20" w:rsidRDefault="00E84C20" w:rsidP="000A1FE2">
      <w:pPr>
        <w:spacing w:after="0" w:line="240" w:lineRule="auto"/>
        <w:jc w:val="both"/>
        <w:rPr>
          <w:rFonts w:ascii="Times New Roman" w:eastAsia="Times New Roman" w:hAnsi="Times New Roman" w:cs="Times New Roman"/>
          <w:kern w:val="0"/>
          <w:sz w:val="24"/>
          <w:szCs w:val="24"/>
          <w:lang w:eastAsia="et-EE"/>
          <w14:ligatures w14:val="none"/>
        </w:rPr>
      </w:pPr>
      <w:r w:rsidRPr="00E84C20">
        <w:rPr>
          <w:rFonts w:ascii="Times New Roman" w:eastAsia="Times New Roman" w:hAnsi="Times New Roman" w:cs="Times New Roman"/>
          <w:kern w:val="0"/>
          <w:sz w:val="24"/>
          <w:szCs w:val="24"/>
          <w:lang w:eastAsia="et-EE"/>
          <w14:ligatures w14:val="none"/>
        </w:rPr>
        <w:t>2) kohaldamisotsus on majanduslikult põhjendatud, arvestades muu hulgas ülesandega kaasnevat täiendavat rahastamise vajadust ning järelevalveks tehtavaid kulutusi;</w:t>
      </w:r>
    </w:p>
    <w:p w14:paraId="35514149" w14:textId="14BDDD82" w:rsidR="00E84C20" w:rsidRPr="00E84C20" w:rsidRDefault="00E84C20" w:rsidP="000A1FE2">
      <w:pPr>
        <w:spacing w:after="0" w:line="240" w:lineRule="auto"/>
        <w:jc w:val="both"/>
        <w:rPr>
          <w:rFonts w:ascii="Times New Roman" w:eastAsia="Times New Roman" w:hAnsi="Times New Roman" w:cs="Times New Roman"/>
          <w:kern w:val="0"/>
          <w:sz w:val="24"/>
          <w:szCs w:val="24"/>
          <w:lang w:eastAsia="et-EE"/>
          <w14:ligatures w14:val="none"/>
        </w:rPr>
      </w:pPr>
      <w:r w:rsidRPr="00E84C20">
        <w:rPr>
          <w:rFonts w:ascii="Times New Roman" w:eastAsia="Times New Roman" w:hAnsi="Times New Roman" w:cs="Times New Roman"/>
          <w:kern w:val="0"/>
          <w:sz w:val="24"/>
          <w:szCs w:val="24"/>
          <w:lang w:eastAsia="et-EE"/>
          <w14:ligatures w14:val="none"/>
        </w:rPr>
        <w:t>3) kohaldamisotsusega ei halvendata lennunduse järelevalve kvaliteeti.</w:t>
      </w:r>
      <w:commentRangeStart w:id="7"/>
      <w:ins w:id="8" w:author="Katariina Kärsten" w:date="2024-05-07T11:39:00Z">
        <w:r w:rsidR="00122EA9">
          <w:rPr>
            <w:rFonts w:ascii="Times New Roman" w:eastAsia="Times New Roman" w:hAnsi="Times New Roman" w:cs="Times New Roman"/>
            <w:kern w:val="0"/>
            <w:sz w:val="24"/>
            <w:szCs w:val="24"/>
            <w:lang w:eastAsia="et-EE"/>
            <w14:ligatures w14:val="none"/>
          </w:rPr>
          <w:t>“</w:t>
        </w:r>
        <w:commentRangeEnd w:id="7"/>
        <w:r w:rsidR="00122EA9">
          <w:rPr>
            <w:rStyle w:val="Kommentaariviide"/>
          </w:rPr>
          <w:commentReference w:id="7"/>
        </w:r>
        <w:r w:rsidR="00122EA9">
          <w:rPr>
            <w:rFonts w:ascii="Times New Roman" w:eastAsia="Times New Roman" w:hAnsi="Times New Roman" w:cs="Times New Roman"/>
            <w:kern w:val="0"/>
            <w:sz w:val="24"/>
            <w:szCs w:val="24"/>
            <w:lang w:eastAsia="et-EE"/>
            <w14:ligatures w14:val="none"/>
          </w:rPr>
          <w:t>;</w:t>
        </w:r>
      </w:ins>
    </w:p>
    <w:p w14:paraId="3C2873D4" w14:textId="77777777" w:rsidR="00E84C20" w:rsidRPr="005D1D8F" w:rsidRDefault="00E84C20" w:rsidP="000A1FE2">
      <w:pPr>
        <w:pStyle w:val="Vahedeta"/>
        <w:jc w:val="both"/>
        <w:rPr>
          <w:rFonts w:ascii="Times New Roman" w:hAnsi="Times New Roman" w:cs="Times New Roman"/>
          <w:sz w:val="24"/>
          <w:szCs w:val="24"/>
        </w:rPr>
      </w:pPr>
    </w:p>
    <w:p w14:paraId="0E2CBC1C" w14:textId="203965BF" w:rsidR="000F6498" w:rsidRPr="000A1FE2" w:rsidRDefault="00F51F6D" w:rsidP="000A1FE2">
      <w:pPr>
        <w:pStyle w:val="Vahedeta"/>
        <w:jc w:val="both"/>
        <w:rPr>
          <w:rFonts w:ascii="Times New Roman" w:hAnsi="Times New Roman" w:cs="Times New Roman"/>
          <w:sz w:val="24"/>
          <w:szCs w:val="24"/>
        </w:rPr>
      </w:pPr>
      <w:r>
        <w:rPr>
          <w:rFonts w:ascii="Times New Roman" w:hAnsi="Times New Roman" w:cs="Times New Roman"/>
          <w:b/>
          <w:sz w:val="24"/>
          <w:szCs w:val="24"/>
        </w:rPr>
        <w:t>9</w:t>
      </w:r>
      <w:r w:rsidR="000F6498" w:rsidRPr="000A1FE2">
        <w:rPr>
          <w:rFonts w:ascii="Times New Roman" w:hAnsi="Times New Roman" w:cs="Times New Roman"/>
          <w:sz w:val="24"/>
          <w:szCs w:val="24"/>
        </w:rPr>
        <w:t xml:space="preserve">) </w:t>
      </w:r>
      <w:bookmarkStart w:id="9" w:name="_Hlk165131712"/>
      <w:r w:rsidR="000F6498" w:rsidRPr="000A1FE2">
        <w:rPr>
          <w:rFonts w:ascii="Times New Roman" w:hAnsi="Times New Roman" w:cs="Times New Roman"/>
          <w:sz w:val="24"/>
          <w:szCs w:val="24"/>
        </w:rPr>
        <w:t>paragrahvi 7</w:t>
      </w:r>
      <w:r w:rsidR="000F6498" w:rsidRPr="000A1FE2">
        <w:rPr>
          <w:rFonts w:ascii="Times New Roman" w:hAnsi="Times New Roman" w:cs="Times New Roman"/>
          <w:sz w:val="24"/>
          <w:szCs w:val="24"/>
          <w:vertAlign w:val="superscript"/>
        </w:rPr>
        <w:t>2</w:t>
      </w:r>
      <w:r w:rsidR="000F6498" w:rsidRPr="000A1FE2">
        <w:rPr>
          <w:rFonts w:ascii="Times New Roman" w:hAnsi="Times New Roman" w:cs="Times New Roman"/>
          <w:sz w:val="24"/>
          <w:szCs w:val="24"/>
        </w:rPr>
        <w:t xml:space="preserve"> lõige </w:t>
      </w:r>
      <w:r w:rsidR="000F6498" w:rsidRPr="000A1FE2">
        <w:rPr>
          <w:rFonts w:ascii="Times New Roman" w:hAnsi="Times New Roman" w:cs="Times New Roman"/>
          <w:sz w:val="24"/>
          <w:szCs w:val="24"/>
          <w:shd w:val="clear" w:color="auto" w:fill="FFFFFF"/>
        </w:rPr>
        <w:t>3</w:t>
      </w:r>
      <w:r w:rsidR="000F6498" w:rsidRPr="000A1FE2">
        <w:rPr>
          <w:rFonts w:ascii="Times New Roman" w:hAnsi="Times New Roman" w:cs="Times New Roman"/>
          <w:sz w:val="24"/>
          <w:szCs w:val="24"/>
          <w:bdr w:val="none" w:sz="0" w:space="0" w:color="auto" w:frame="1"/>
          <w:shd w:val="clear" w:color="auto" w:fill="FFFFFF"/>
          <w:vertAlign w:val="superscript"/>
        </w:rPr>
        <w:t xml:space="preserve"> </w:t>
      </w:r>
      <w:r w:rsidR="000F6498" w:rsidRPr="000A1FE2">
        <w:rPr>
          <w:rFonts w:ascii="Times New Roman" w:hAnsi="Times New Roman" w:cs="Times New Roman"/>
          <w:sz w:val="24"/>
          <w:szCs w:val="24"/>
        </w:rPr>
        <w:t>muudetakse ja sõnastatakse järgmiselt:</w:t>
      </w:r>
    </w:p>
    <w:p w14:paraId="74BD81BB" w14:textId="77777777" w:rsidR="00AD3FD5" w:rsidRPr="000A1FE2" w:rsidRDefault="00AD3FD5" w:rsidP="000A1FE2">
      <w:pPr>
        <w:pStyle w:val="Vahedeta"/>
        <w:jc w:val="both"/>
        <w:rPr>
          <w:rFonts w:ascii="Times New Roman" w:hAnsi="Times New Roman" w:cs="Times New Roman"/>
          <w:sz w:val="24"/>
          <w:szCs w:val="24"/>
        </w:rPr>
      </w:pPr>
    </w:p>
    <w:p w14:paraId="101062B7" w14:textId="1A6EBB68" w:rsidR="00317880" w:rsidRPr="000A1FE2" w:rsidRDefault="000F6498" w:rsidP="000A1FE2">
      <w:pPr>
        <w:pStyle w:val="Vahedeta"/>
        <w:jc w:val="both"/>
        <w:rPr>
          <w:rFonts w:ascii="Times New Roman" w:hAnsi="Times New Roman" w:cs="Times New Roman"/>
          <w:sz w:val="24"/>
          <w:szCs w:val="24"/>
          <w:shd w:val="clear" w:color="auto" w:fill="FFFFFF"/>
        </w:rPr>
      </w:pPr>
      <w:r w:rsidRPr="000A1FE2">
        <w:rPr>
          <w:rFonts w:ascii="Times New Roman" w:hAnsi="Times New Roman" w:cs="Times New Roman"/>
          <w:sz w:val="24"/>
          <w:szCs w:val="24"/>
        </w:rPr>
        <w:t>„(3) Kaitselennundusmäärustiku</w:t>
      </w:r>
      <w:r w:rsidR="00DE1EF1" w:rsidRPr="000A1FE2">
        <w:rPr>
          <w:rFonts w:ascii="Times New Roman" w:hAnsi="Times New Roman" w:cs="Times New Roman"/>
          <w:sz w:val="24"/>
          <w:szCs w:val="24"/>
        </w:rPr>
        <w:t xml:space="preserve"> kehtestab</w:t>
      </w:r>
      <w:r w:rsidR="003964F0" w:rsidRPr="000A1FE2">
        <w:rPr>
          <w:rFonts w:ascii="Times New Roman" w:hAnsi="Times New Roman" w:cs="Times New Roman"/>
          <w:sz w:val="24"/>
          <w:szCs w:val="24"/>
        </w:rPr>
        <w:t xml:space="preserve"> </w:t>
      </w:r>
      <w:hyperlink r:id="rId16" w:history="1">
        <w:r w:rsidR="00DE1EF1" w:rsidRPr="000A1FE2">
          <w:rPr>
            <w:rFonts w:ascii="Times New Roman" w:hAnsi="Times New Roman" w:cs="Times New Roman"/>
            <w:sz w:val="24"/>
            <w:szCs w:val="24"/>
            <w:bdr w:val="none" w:sz="0" w:space="0" w:color="auto" w:frame="1"/>
          </w:rPr>
          <w:t>riigikaitse korraldamise valdkonna eest vastutav minister</w:t>
        </w:r>
      </w:hyperlink>
      <w:r w:rsidR="003964F0" w:rsidRPr="000A1FE2">
        <w:rPr>
          <w:rStyle w:val="Hperlink"/>
          <w:rFonts w:ascii="Times New Roman" w:hAnsi="Times New Roman" w:cs="Times New Roman"/>
          <w:color w:val="auto"/>
          <w:sz w:val="24"/>
          <w:szCs w:val="24"/>
          <w:bdr w:val="none" w:sz="0" w:space="0" w:color="auto" w:frame="1"/>
        </w:rPr>
        <w:t xml:space="preserve"> </w:t>
      </w:r>
      <w:r w:rsidR="00DE1EF1" w:rsidRPr="000A1FE2">
        <w:rPr>
          <w:rFonts w:ascii="Times New Roman" w:hAnsi="Times New Roman" w:cs="Times New Roman"/>
          <w:sz w:val="24"/>
          <w:szCs w:val="24"/>
        </w:rPr>
        <w:t>määrusega, milles</w:t>
      </w:r>
      <w:r w:rsidR="00317880" w:rsidRPr="000A1FE2">
        <w:rPr>
          <w:rFonts w:ascii="Times New Roman" w:hAnsi="Times New Roman" w:cs="Times New Roman"/>
          <w:sz w:val="24"/>
          <w:szCs w:val="24"/>
        </w:rPr>
        <w:t xml:space="preserve"> sätestatakse</w:t>
      </w:r>
      <w:r w:rsidR="00DE1EF1" w:rsidRPr="000A1FE2">
        <w:rPr>
          <w:rFonts w:ascii="Times New Roman" w:hAnsi="Times New Roman" w:cs="Times New Roman"/>
          <w:sz w:val="24"/>
          <w:szCs w:val="24"/>
        </w:rPr>
        <w:t>:</w:t>
      </w:r>
    </w:p>
    <w:p w14:paraId="262CD1BB" w14:textId="6B374587" w:rsidR="003964F0" w:rsidRPr="000A1FE2" w:rsidRDefault="003964F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1)</w:t>
      </w:r>
      <w:r w:rsidR="0066783C" w:rsidRPr="000A1FE2">
        <w:rPr>
          <w:rFonts w:ascii="Times New Roman" w:hAnsi="Times New Roman" w:cs="Times New Roman"/>
          <w:sz w:val="24"/>
          <w:szCs w:val="24"/>
        </w:rPr>
        <w:t xml:space="preserve"> </w:t>
      </w:r>
      <w:r w:rsidRPr="000A1FE2">
        <w:rPr>
          <w:rFonts w:ascii="Times New Roman" w:hAnsi="Times New Roman" w:cs="Times New Roman"/>
          <w:sz w:val="24"/>
          <w:szCs w:val="24"/>
        </w:rPr>
        <w:t xml:space="preserve">kaitselennunduse õhusõidukite jagunemine; </w:t>
      </w:r>
    </w:p>
    <w:p w14:paraId="402EFA47" w14:textId="562F62F6" w:rsidR="00DE1EF1" w:rsidRPr="000A1FE2" w:rsidRDefault="003964F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2</w:t>
      </w:r>
      <w:r w:rsidR="00317880" w:rsidRPr="000A1FE2">
        <w:rPr>
          <w:rFonts w:ascii="Times New Roman" w:hAnsi="Times New Roman" w:cs="Times New Roman"/>
          <w:sz w:val="24"/>
          <w:szCs w:val="24"/>
        </w:rPr>
        <w:t xml:space="preserve">) </w:t>
      </w:r>
      <w:r w:rsidR="00DE1EF1" w:rsidRPr="000A1FE2">
        <w:rPr>
          <w:rFonts w:ascii="Times New Roman" w:hAnsi="Times New Roman" w:cs="Times New Roman"/>
          <w:sz w:val="24"/>
          <w:szCs w:val="24"/>
        </w:rPr>
        <w:t xml:space="preserve">nõuded kaitselennunduse </w:t>
      </w:r>
      <w:r w:rsidR="00DE1EF1" w:rsidRPr="000A1FE2">
        <w:rPr>
          <w:rFonts w:ascii="Times New Roman" w:eastAsia="Times New Roman" w:hAnsi="Times New Roman" w:cs="Times New Roman"/>
          <w:sz w:val="24"/>
          <w:szCs w:val="24"/>
        </w:rPr>
        <w:t>õhusõidukile, selle lennukõlblikkusele</w:t>
      </w:r>
      <w:r w:rsidR="0066783C" w:rsidRPr="000A1FE2">
        <w:rPr>
          <w:rFonts w:ascii="Times New Roman" w:eastAsia="Times New Roman" w:hAnsi="Times New Roman" w:cs="Times New Roman"/>
          <w:sz w:val="24"/>
          <w:szCs w:val="24"/>
        </w:rPr>
        <w:t xml:space="preserve"> ja jätkuvale lennukõlblikkusele</w:t>
      </w:r>
      <w:r w:rsidRPr="000A1FE2">
        <w:rPr>
          <w:rFonts w:ascii="Times New Roman" w:eastAsia="Times New Roman" w:hAnsi="Times New Roman" w:cs="Times New Roman"/>
          <w:sz w:val="24"/>
          <w:szCs w:val="24"/>
        </w:rPr>
        <w:t>, hooldamisele,</w:t>
      </w:r>
      <w:r w:rsidR="00DE1EF1" w:rsidRPr="000A1FE2">
        <w:rPr>
          <w:rFonts w:ascii="Times New Roman" w:eastAsia="Times New Roman" w:hAnsi="Times New Roman" w:cs="Times New Roman"/>
          <w:sz w:val="24"/>
          <w:szCs w:val="24"/>
        </w:rPr>
        <w:t xml:space="preserve"> </w:t>
      </w:r>
      <w:r w:rsidR="00C813A0" w:rsidRPr="000A1FE2">
        <w:rPr>
          <w:rFonts w:ascii="Times New Roman" w:eastAsia="Times New Roman" w:hAnsi="Times New Roman" w:cs="Times New Roman"/>
          <w:sz w:val="24"/>
          <w:szCs w:val="24"/>
        </w:rPr>
        <w:t xml:space="preserve">käitamisele </w:t>
      </w:r>
      <w:r w:rsidR="00DE1EF1" w:rsidRPr="000A1FE2">
        <w:rPr>
          <w:rFonts w:ascii="Times New Roman" w:eastAsia="Times New Roman" w:hAnsi="Times New Roman" w:cs="Times New Roman"/>
          <w:sz w:val="24"/>
          <w:szCs w:val="24"/>
        </w:rPr>
        <w:t>ja lennutegevusele, nendega seotud isikutele ja koolitustele</w:t>
      </w:r>
      <w:r w:rsidR="00DE1EF1" w:rsidRPr="000A1FE2">
        <w:rPr>
          <w:rFonts w:ascii="Times New Roman" w:hAnsi="Times New Roman" w:cs="Times New Roman"/>
          <w:sz w:val="24"/>
          <w:szCs w:val="24"/>
        </w:rPr>
        <w:t>;</w:t>
      </w:r>
    </w:p>
    <w:p w14:paraId="2FDAA045" w14:textId="21DD8BF3" w:rsidR="00317880" w:rsidRPr="000A1FE2" w:rsidRDefault="00AA014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3</w:t>
      </w:r>
      <w:r w:rsidR="00317880" w:rsidRPr="000A1FE2">
        <w:rPr>
          <w:rFonts w:ascii="Times New Roman" w:hAnsi="Times New Roman" w:cs="Times New Roman"/>
          <w:sz w:val="24"/>
          <w:szCs w:val="24"/>
        </w:rPr>
        <w:t xml:space="preserve">) </w:t>
      </w:r>
      <w:r w:rsidR="00145815" w:rsidRPr="000A1FE2">
        <w:rPr>
          <w:rStyle w:val="ui-provider"/>
          <w:rFonts w:ascii="Times New Roman" w:hAnsi="Times New Roman" w:cs="Times New Roman"/>
          <w:sz w:val="24"/>
          <w:szCs w:val="24"/>
        </w:rPr>
        <w:t xml:space="preserve">lennuväljad ja nende osad ning varustus, töötajad ja organisatsioonid, mida kontrollib ja kasutab </w:t>
      </w:r>
      <w:r w:rsidR="00145815" w:rsidRPr="000A1FE2">
        <w:rPr>
          <w:rFonts w:ascii="Times New Roman" w:hAnsi="Times New Roman" w:cs="Times New Roman"/>
          <w:sz w:val="24"/>
          <w:szCs w:val="24"/>
          <w:shd w:val="clear" w:color="auto" w:fill="FFFFFF"/>
        </w:rPr>
        <w:t>Kaitseministeeriumi valitsemisala valitsusasutus või Kaitseliit</w:t>
      </w:r>
      <w:r w:rsidR="00145815" w:rsidRPr="000A1FE2">
        <w:rPr>
          <w:rStyle w:val="ui-provider"/>
          <w:rFonts w:ascii="Times New Roman" w:hAnsi="Times New Roman" w:cs="Times New Roman"/>
          <w:sz w:val="24"/>
          <w:szCs w:val="24"/>
        </w:rPr>
        <w:t>;</w:t>
      </w:r>
      <w:r w:rsidR="000F6498" w:rsidRPr="000A1FE2">
        <w:rPr>
          <w:rFonts w:ascii="Times New Roman" w:hAnsi="Times New Roman" w:cs="Times New Roman"/>
          <w:sz w:val="24"/>
          <w:szCs w:val="24"/>
        </w:rPr>
        <w:t xml:space="preserve"> </w:t>
      </w:r>
    </w:p>
    <w:p w14:paraId="4503D281" w14:textId="4B4EAF43" w:rsidR="00317880" w:rsidRPr="000A1FE2" w:rsidRDefault="00AA014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4</w:t>
      </w:r>
      <w:r w:rsidR="00317880" w:rsidRPr="000A1FE2">
        <w:rPr>
          <w:rFonts w:ascii="Times New Roman" w:hAnsi="Times New Roman" w:cs="Times New Roman"/>
          <w:sz w:val="24"/>
          <w:szCs w:val="24"/>
        </w:rPr>
        <w:t xml:space="preserve">) </w:t>
      </w:r>
      <w:r w:rsidR="001A54D2" w:rsidRPr="000A1FE2">
        <w:rPr>
          <w:rFonts w:ascii="Times New Roman" w:hAnsi="Times New Roman" w:cs="Times New Roman"/>
          <w:sz w:val="24"/>
          <w:szCs w:val="24"/>
        </w:rPr>
        <w:t>operatiivse lennuliikluse lennureeglid</w:t>
      </w:r>
      <w:r w:rsidR="00DE1EF1" w:rsidRPr="000A1FE2">
        <w:rPr>
          <w:rFonts w:ascii="Times New Roman" w:hAnsi="Times New Roman" w:cs="Times New Roman"/>
          <w:sz w:val="24"/>
          <w:szCs w:val="24"/>
        </w:rPr>
        <w:t>;</w:t>
      </w:r>
      <w:r w:rsidR="00843981" w:rsidRPr="000A1FE2">
        <w:rPr>
          <w:rFonts w:ascii="Times New Roman" w:hAnsi="Times New Roman" w:cs="Times New Roman"/>
          <w:sz w:val="24"/>
          <w:szCs w:val="24"/>
        </w:rPr>
        <w:t xml:space="preserve"> </w:t>
      </w:r>
    </w:p>
    <w:p w14:paraId="164F04DA" w14:textId="2FB53700" w:rsidR="00317880" w:rsidRPr="000A1FE2" w:rsidRDefault="00AA014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5</w:t>
      </w:r>
      <w:r w:rsidR="00317880" w:rsidRPr="000A1FE2">
        <w:rPr>
          <w:rFonts w:ascii="Times New Roman" w:hAnsi="Times New Roman" w:cs="Times New Roman"/>
          <w:sz w:val="24"/>
          <w:szCs w:val="24"/>
        </w:rPr>
        <w:t xml:space="preserve">) </w:t>
      </w:r>
      <w:r w:rsidR="000F6498" w:rsidRPr="000A1FE2">
        <w:rPr>
          <w:rFonts w:ascii="Times New Roman" w:hAnsi="Times New Roman" w:cs="Times New Roman"/>
          <w:sz w:val="24"/>
          <w:szCs w:val="24"/>
        </w:rPr>
        <w:t>kaitselennunduse</w:t>
      </w:r>
      <w:r w:rsidR="00DE1EF1" w:rsidRPr="000A1FE2">
        <w:rPr>
          <w:rFonts w:ascii="Times New Roman" w:hAnsi="Times New Roman" w:cs="Times New Roman"/>
          <w:sz w:val="24"/>
          <w:szCs w:val="24"/>
        </w:rPr>
        <w:t xml:space="preserve"> </w:t>
      </w:r>
      <w:r w:rsidR="000F6498" w:rsidRPr="000A1FE2">
        <w:rPr>
          <w:rFonts w:ascii="Times New Roman" w:hAnsi="Times New Roman" w:cs="Times New Roman"/>
          <w:sz w:val="24"/>
          <w:szCs w:val="24"/>
        </w:rPr>
        <w:t xml:space="preserve">õhusõiduki osalusel toimunud lennuõnnetuste ja -intsidentide uurimise </w:t>
      </w:r>
      <w:r w:rsidR="00DE1EF1" w:rsidRPr="000A1FE2">
        <w:rPr>
          <w:rFonts w:ascii="Times New Roman" w:hAnsi="Times New Roman" w:cs="Times New Roman"/>
          <w:sz w:val="24"/>
          <w:szCs w:val="24"/>
        </w:rPr>
        <w:t>kord;</w:t>
      </w:r>
    </w:p>
    <w:p w14:paraId="2B798BB3" w14:textId="715E8073" w:rsidR="000F6498" w:rsidRPr="005D1D8F" w:rsidRDefault="00AA0140" w:rsidP="000A1FE2">
      <w:pPr>
        <w:pStyle w:val="Vahedeta"/>
        <w:jc w:val="both"/>
        <w:rPr>
          <w:rFonts w:ascii="Times New Roman" w:hAnsi="Times New Roman" w:cs="Times New Roman"/>
          <w:color w:val="202020"/>
          <w:sz w:val="24"/>
          <w:szCs w:val="24"/>
          <w:shd w:val="clear" w:color="auto" w:fill="FFFFFF"/>
        </w:rPr>
      </w:pPr>
      <w:r w:rsidRPr="005D1D8F">
        <w:rPr>
          <w:rFonts w:ascii="Times New Roman" w:hAnsi="Times New Roman" w:cs="Times New Roman"/>
          <w:color w:val="202020"/>
          <w:sz w:val="24"/>
          <w:szCs w:val="24"/>
        </w:rPr>
        <w:t>6</w:t>
      </w:r>
      <w:r w:rsidR="00317880" w:rsidRPr="005D1D8F">
        <w:rPr>
          <w:rFonts w:ascii="Times New Roman" w:hAnsi="Times New Roman" w:cs="Times New Roman"/>
          <w:color w:val="202020"/>
          <w:sz w:val="24"/>
          <w:szCs w:val="24"/>
        </w:rPr>
        <w:t xml:space="preserve">) </w:t>
      </w:r>
      <w:r w:rsidR="001A54D2" w:rsidRPr="005D1D8F">
        <w:rPr>
          <w:rFonts w:ascii="Times New Roman" w:hAnsi="Times New Roman" w:cs="Times New Roman"/>
          <w:color w:val="202020"/>
          <w:sz w:val="24"/>
          <w:szCs w:val="24"/>
        </w:rPr>
        <w:t xml:space="preserve">kaitselennunduse järelevalve korraldamise </w:t>
      </w:r>
      <w:r w:rsidR="000F6498" w:rsidRPr="005D1D8F">
        <w:rPr>
          <w:rFonts w:ascii="Times New Roman" w:hAnsi="Times New Roman" w:cs="Times New Roman"/>
          <w:color w:val="202020"/>
          <w:sz w:val="24"/>
          <w:szCs w:val="24"/>
        </w:rPr>
        <w:t>kor</w:t>
      </w:r>
      <w:r w:rsidR="00DE1EF1" w:rsidRPr="005D1D8F">
        <w:rPr>
          <w:rFonts w:ascii="Times New Roman" w:hAnsi="Times New Roman" w:cs="Times New Roman"/>
          <w:color w:val="202020"/>
          <w:sz w:val="24"/>
          <w:szCs w:val="24"/>
        </w:rPr>
        <w:t>d.</w:t>
      </w:r>
      <w:commentRangeStart w:id="10"/>
      <w:ins w:id="11" w:author="Katariina Kärsten" w:date="2024-05-07T11:40:00Z">
        <w:r w:rsidR="009E6BCB">
          <w:rPr>
            <w:rFonts w:ascii="Times New Roman" w:hAnsi="Times New Roman" w:cs="Times New Roman"/>
            <w:color w:val="202020"/>
            <w:sz w:val="24"/>
            <w:szCs w:val="24"/>
          </w:rPr>
          <w:t>“;</w:t>
        </w:r>
        <w:commentRangeEnd w:id="10"/>
        <w:r w:rsidR="009E6BCB">
          <w:rPr>
            <w:rStyle w:val="Kommentaariviide"/>
          </w:rPr>
          <w:commentReference w:id="10"/>
        </w:r>
      </w:ins>
    </w:p>
    <w:bookmarkEnd w:id="9"/>
    <w:p w14:paraId="6EE1F8AE" w14:textId="7F1D40D3" w:rsidR="000F6498" w:rsidRPr="005D1D8F" w:rsidRDefault="000F6498" w:rsidP="000A1FE2">
      <w:pPr>
        <w:pStyle w:val="Vahedeta"/>
        <w:jc w:val="both"/>
        <w:rPr>
          <w:rFonts w:ascii="Times New Roman" w:hAnsi="Times New Roman" w:cs="Times New Roman"/>
          <w:sz w:val="24"/>
          <w:szCs w:val="24"/>
        </w:rPr>
      </w:pPr>
    </w:p>
    <w:p w14:paraId="204CD4AB" w14:textId="74850B2D" w:rsidR="00FB5BD4" w:rsidRPr="005D1D8F" w:rsidRDefault="00F51F6D" w:rsidP="000A1FE2">
      <w:pPr>
        <w:pStyle w:val="Vahedeta"/>
        <w:jc w:val="both"/>
        <w:rPr>
          <w:rFonts w:ascii="Times New Roman" w:hAnsi="Times New Roman" w:cs="Times New Roman"/>
          <w:sz w:val="24"/>
          <w:szCs w:val="24"/>
        </w:rPr>
      </w:pPr>
      <w:bookmarkStart w:id="12" w:name="_Hlk165412306"/>
      <w:r>
        <w:rPr>
          <w:rFonts w:ascii="Times New Roman" w:hAnsi="Times New Roman" w:cs="Times New Roman"/>
          <w:b/>
          <w:sz w:val="24"/>
          <w:szCs w:val="24"/>
        </w:rPr>
        <w:t>10</w:t>
      </w:r>
      <w:r w:rsidR="00FB5BD4" w:rsidRPr="005D1D8F">
        <w:rPr>
          <w:rFonts w:ascii="Times New Roman" w:hAnsi="Times New Roman" w:cs="Times New Roman"/>
          <w:sz w:val="24"/>
          <w:szCs w:val="24"/>
        </w:rPr>
        <w:t>) paragrahv 7</w:t>
      </w:r>
      <w:r w:rsidR="00FB5BD4" w:rsidRPr="005D1D8F">
        <w:rPr>
          <w:rFonts w:ascii="Times New Roman" w:hAnsi="Times New Roman" w:cs="Times New Roman"/>
          <w:sz w:val="24"/>
          <w:szCs w:val="24"/>
          <w:vertAlign w:val="superscript"/>
        </w:rPr>
        <w:t>7</w:t>
      </w:r>
      <w:r w:rsidR="00FB5BD4" w:rsidRPr="005D1D8F">
        <w:rPr>
          <w:rFonts w:ascii="Times New Roman" w:hAnsi="Times New Roman" w:cs="Times New Roman"/>
          <w:sz w:val="24"/>
          <w:szCs w:val="24"/>
        </w:rPr>
        <w:t xml:space="preserve"> tunnistatakse kehtetuks;</w:t>
      </w:r>
    </w:p>
    <w:bookmarkEnd w:id="12"/>
    <w:p w14:paraId="5433D266" w14:textId="77777777" w:rsidR="00FB5BD4" w:rsidRPr="005D1D8F" w:rsidRDefault="00FB5BD4" w:rsidP="000A1FE2">
      <w:pPr>
        <w:pStyle w:val="Vahedeta"/>
        <w:jc w:val="both"/>
        <w:rPr>
          <w:rFonts w:ascii="Times New Roman" w:hAnsi="Times New Roman" w:cs="Times New Roman"/>
          <w:sz w:val="24"/>
          <w:szCs w:val="24"/>
        </w:rPr>
      </w:pPr>
    </w:p>
    <w:p w14:paraId="03F2B947" w14:textId="464DE7A1" w:rsidR="00A276C3" w:rsidRPr="005D1D8F" w:rsidRDefault="00BB4BB1" w:rsidP="000A1FE2">
      <w:pPr>
        <w:pStyle w:val="Vahedeta"/>
        <w:jc w:val="both"/>
        <w:rPr>
          <w:rFonts w:ascii="Times New Roman" w:hAnsi="Times New Roman" w:cs="Times New Roman"/>
          <w:sz w:val="24"/>
          <w:szCs w:val="24"/>
        </w:rPr>
      </w:pPr>
      <w:bookmarkStart w:id="13" w:name="_Hlk165135224"/>
      <w:r>
        <w:rPr>
          <w:rFonts w:ascii="Times New Roman" w:hAnsi="Times New Roman" w:cs="Times New Roman"/>
          <w:b/>
          <w:sz w:val="24"/>
          <w:szCs w:val="24"/>
        </w:rPr>
        <w:t>1</w:t>
      </w:r>
      <w:r w:rsidR="00F51F6D">
        <w:rPr>
          <w:rFonts w:ascii="Times New Roman" w:hAnsi="Times New Roman" w:cs="Times New Roman"/>
          <w:b/>
          <w:sz w:val="24"/>
          <w:szCs w:val="24"/>
        </w:rPr>
        <w:t>1</w:t>
      </w:r>
      <w:r w:rsidR="00A276C3" w:rsidRPr="005D1D8F">
        <w:rPr>
          <w:rFonts w:ascii="Times New Roman" w:hAnsi="Times New Roman" w:cs="Times New Roman"/>
          <w:sz w:val="24"/>
          <w:szCs w:val="24"/>
        </w:rPr>
        <w:t>) paragrahvi 22</w:t>
      </w:r>
      <w:r w:rsidR="00A276C3" w:rsidRPr="005D1D8F">
        <w:rPr>
          <w:rFonts w:ascii="Times New Roman" w:hAnsi="Times New Roman" w:cs="Times New Roman"/>
          <w:sz w:val="24"/>
          <w:szCs w:val="24"/>
          <w:vertAlign w:val="superscript"/>
        </w:rPr>
        <w:t>1</w:t>
      </w:r>
      <w:r w:rsidR="00A276C3" w:rsidRPr="005D1D8F">
        <w:rPr>
          <w:rFonts w:ascii="Times New Roman" w:hAnsi="Times New Roman" w:cs="Times New Roman"/>
          <w:sz w:val="24"/>
          <w:szCs w:val="24"/>
        </w:rPr>
        <w:t xml:space="preserve"> lõige </w:t>
      </w:r>
      <w:r w:rsidR="00A276C3" w:rsidRPr="005D1D8F">
        <w:rPr>
          <w:rFonts w:ascii="Times New Roman" w:hAnsi="Times New Roman" w:cs="Times New Roman"/>
          <w:color w:val="202020"/>
          <w:sz w:val="24"/>
          <w:szCs w:val="24"/>
          <w:shd w:val="clear" w:color="auto" w:fill="FFFFFF"/>
        </w:rPr>
        <w:t>1</w:t>
      </w:r>
      <w:r w:rsidR="00A276C3" w:rsidRPr="005D1D8F">
        <w:rPr>
          <w:rFonts w:ascii="Times New Roman" w:hAnsi="Times New Roman" w:cs="Times New Roman"/>
          <w:color w:val="202020"/>
          <w:sz w:val="24"/>
          <w:szCs w:val="24"/>
          <w:bdr w:val="none" w:sz="0" w:space="0" w:color="auto" w:frame="1"/>
          <w:shd w:val="clear" w:color="auto" w:fill="FFFFFF"/>
          <w:vertAlign w:val="superscript"/>
        </w:rPr>
        <w:t>1</w:t>
      </w:r>
      <w:r w:rsidR="002E126C" w:rsidRPr="005D1D8F">
        <w:rPr>
          <w:rFonts w:ascii="Times New Roman" w:hAnsi="Times New Roman" w:cs="Times New Roman"/>
          <w:color w:val="202020"/>
          <w:sz w:val="24"/>
          <w:szCs w:val="24"/>
          <w:bdr w:val="none" w:sz="0" w:space="0" w:color="auto" w:frame="1"/>
          <w:shd w:val="clear" w:color="auto" w:fill="FFFFFF"/>
        </w:rPr>
        <w:t xml:space="preserve"> </w:t>
      </w:r>
      <w:r w:rsidR="00A276C3" w:rsidRPr="005D1D8F">
        <w:rPr>
          <w:rFonts w:ascii="Times New Roman" w:hAnsi="Times New Roman" w:cs="Times New Roman"/>
          <w:sz w:val="24"/>
          <w:szCs w:val="24"/>
        </w:rPr>
        <w:t>muudetakse ja sõnastatakse järgmiselt:</w:t>
      </w:r>
    </w:p>
    <w:p w14:paraId="11BA9543" w14:textId="77777777" w:rsidR="00A276C3" w:rsidRPr="005D1D8F" w:rsidRDefault="00A276C3" w:rsidP="000A1FE2">
      <w:pPr>
        <w:pStyle w:val="Vahedeta"/>
        <w:jc w:val="both"/>
        <w:rPr>
          <w:rFonts w:ascii="Times New Roman" w:hAnsi="Times New Roman" w:cs="Times New Roman"/>
          <w:sz w:val="24"/>
          <w:szCs w:val="24"/>
        </w:rPr>
      </w:pPr>
    </w:p>
    <w:p w14:paraId="3DFCF538" w14:textId="45504E09" w:rsidR="00A276C3" w:rsidRPr="005D1D8F" w:rsidRDefault="00A276C3" w:rsidP="000A1FE2">
      <w:pPr>
        <w:pStyle w:val="Vahedeta"/>
        <w:jc w:val="both"/>
        <w:rPr>
          <w:rFonts w:ascii="Times New Roman" w:hAnsi="Times New Roman" w:cs="Times New Roman"/>
          <w:sz w:val="24"/>
          <w:szCs w:val="24"/>
        </w:rPr>
      </w:pPr>
      <w:r w:rsidRPr="005D1D8F">
        <w:rPr>
          <w:rFonts w:ascii="Times New Roman" w:hAnsi="Times New Roman" w:cs="Times New Roman"/>
          <w:sz w:val="24"/>
          <w:szCs w:val="24"/>
          <w:bdr w:val="none" w:sz="0" w:space="0" w:color="auto" w:frame="1"/>
          <w:shd w:val="clear" w:color="auto" w:fill="FFFFFF"/>
        </w:rPr>
        <w:t>„</w:t>
      </w:r>
      <w:r w:rsidRPr="005D1D8F">
        <w:rPr>
          <w:rFonts w:ascii="Times New Roman" w:hAnsi="Times New Roman" w:cs="Times New Roman"/>
          <w:sz w:val="24"/>
          <w:szCs w:val="24"/>
          <w:shd w:val="clear" w:color="auto" w:fill="FFFFFF"/>
        </w:rPr>
        <w:t>(1</w:t>
      </w:r>
      <w:r w:rsidRPr="005D1D8F">
        <w:rPr>
          <w:rFonts w:ascii="Times New Roman" w:hAnsi="Times New Roman" w:cs="Times New Roman"/>
          <w:sz w:val="24"/>
          <w:szCs w:val="24"/>
          <w:bdr w:val="none" w:sz="0" w:space="0" w:color="auto" w:frame="1"/>
          <w:shd w:val="clear" w:color="auto" w:fill="FFFFFF"/>
          <w:vertAlign w:val="superscript"/>
        </w:rPr>
        <w:t>1</w:t>
      </w:r>
      <w:r w:rsidRPr="005D1D8F">
        <w:rPr>
          <w:rFonts w:ascii="Times New Roman" w:hAnsi="Times New Roman" w:cs="Times New Roman"/>
          <w:sz w:val="24"/>
          <w:szCs w:val="24"/>
          <w:shd w:val="clear" w:color="auto" w:fill="FFFFFF"/>
        </w:rPr>
        <w:t xml:space="preserve">) Kaitselennunduse </w:t>
      </w:r>
      <w:r w:rsidRPr="005D1D8F">
        <w:rPr>
          <w:rFonts w:ascii="Times New Roman" w:eastAsia="Times New Roman" w:hAnsi="Times New Roman" w:cs="Times New Roman"/>
          <w:color w:val="202020"/>
          <w:kern w:val="0"/>
          <w:sz w:val="24"/>
          <w:szCs w:val="24"/>
          <w:lang w:eastAsia="et-EE"/>
          <w14:ligatures w14:val="none"/>
        </w:rPr>
        <w:t>õhusõiduk tuleb selle käitamiseks kanda kaitselennunduse õhusõidukite registrisse</w:t>
      </w:r>
      <w:r w:rsidR="002545C3" w:rsidRPr="005D1D8F">
        <w:rPr>
          <w:rFonts w:ascii="Times New Roman" w:eastAsia="Times New Roman" w:hAnsi="Times New Roman" w:cs="Times New Roman"/>
          <w:color w:val="202020"/>
          <w:kern w:val="0"/>
          <w:sz w:val="24"/>
          <w:szCs w:val="24"/>
          <w:lang w:eastAsia="et-EE"/>
          <w14:ligatures w14:val="none"/>
        </w:rPr>
        <w:t xml:space="preserve">, välja arvatud </w:t>
      </w:r>
      <w:r w:rsidRPr="005D1D8F">
        <w:rPr>
          <w:rFonts w:ascii="Times New Roman" w:hAnsi="Times New Roman" w:cs="Times New Roman"/>
          <w:color w:val="202020"/>
          <w:sz w:val="24"/>
          <w:szCs w:val="24"/>
          <w:shd w:val="clear" w:color="auto" w:fill="FFFFFF"/>
        </w:rPr>
        <w:t>välisriigi relvajõudude õhusõiduki</w:t>
      </w:r>
      <w:r w:rsidR="002E126C" w:rsidRPr="005D1D8F">
        <w:rPr>
          <w:rFonts w:ascii="Times New Roman" w:hAnsi="Times New Roman" w:cs="Times New Roman"/>
          <w:color w:val="202020"/>
          <w:sz w:val="24"/>
          <w:szCs w:val="24"/>
          <w:shd w:val="clear" w:color="auto" w:fill="FFFFFF"/>
        </w:rPr>
        <w:t>d</w:t>
      </w:r>
      <w:r w:rsidRPr="005D1D8F">
        <w:rPr>
          <w:rFonts w:ascii="Times New Roman" w:hAnsi="Times New Roman" w:cs="Times New Roman"/>
          <w:color w:val="202020"/>
          <w:sz w:val="24"/>
          <w:szCs w:val="24"/>
          <w:shd w:val="clear" w:color="auto" w:fill="FFFFFF"/>
        </w:rPr>
        <w:t xml:space="preserve"> ja sõjaväelisel väljaõppel ainult sihtmärgina kasutatava</w:t>
      </w:r>
      <w:r w:rsidR="002E126C" w:rsidRPr="005D1D8F">
        <w:rPr>
          <w:rFonts w:ascii="Times New Roman" w:hAnsi="Times New Roman" w:cs="Times New Roman"/>
          <w:color w:val="202020"/>
          <w:sz w:val="24"/>
          <w:szCs w:val="24"/>
          <w:shd w:val="clear" w:color="auto" w:fill="FFFFFF"/>
        </w:rPr>
        <w:t>d</w:t>
      </w:r>
      <w:r w:rsidRPr="005D1D8F">
        <w:rPr>
          <w:rFonts w:ascii="Times New Roman" w:hAnsi="Times New Roman" w:cs="Times New Roman"/>
          <w:color w:val="202020"/>
          <w:sz w:val="24"/>
          <w:szCs w:val="24"/>
          <w:shd w:val="clear" w:color="auto" w:fill="FFFFFF"/>
        </w:rPr>
        <w:t xml:space="preserve"> mehitamata õhusõiduki</w:t>
      </w:r>
      <w:r w:rsidR="002E126C" w:rsidRPr="005D1D8F">
        <w:rPr>
          <w:rFonts w:ascii="Times New Roman" w:hAnsi="Times New Roman" w:cs="Times New Roman"/>
          <w:color w:val="202020"/>
          <w:sz w:val="24"/>
          <w:szCs w:val="24"/>
          <w:shd w:val="clear" w:color="auto" w:fill="FFFFFF"/>
        </w:rPr>
        <w:t>d</w:t>
      </w:r>
      <w:r w:rsidRPr="005D1D8F">
        <w:rPr>
          <w:rFonts w:ascii="Times New Roman" w:hAnsi="Times New Roman" w:cs="Times New Roman"/>
          <w:color w:val="202020"/>
          <w:sz w:val="24"/>
          <w:szCs w:val="24"/>
          <w:shd w:val="clear" w:color="auto" w:fill="FFFFFF"/>
        </w:rPr>
        <w:t>.“;</w:t>
      </w:r>
    </w:p>
    <w:bookmarkEnd w:id="13"/>
    <w:p w14:paraId="13E0C1E3" w14:textId="77777777" w:rsidR="00A276C3" w:rsidRPr="005D1D8F" w:rsidRDefault="00A276C3" w:rsidP="000A1FE2">
      <w:pPr>
        <w:pStyle w:val="Vahedeta"/>
        <w:jc w:val="both"/>
        <w:rPr>
          <w:rStyle w:val="Rhutus"/>
          <w:rFonts w:ascii="Times New Roman" w:hAnsi="Times New Roman" w:cs="Times New Roman"/>
          <w:b/>
          <w:bCs/>
          <w:i w:val="0"/>
          <w:iCs w:val="0"/>
          <w:sz w:val="24"/>
          <w:szCs w:val="24"/>
          <w:shd w:val="clear" w:color="auto" w:fill="FFFFFF"/>
        </w:rPr>
      </w:pPr>
    </w:p>
    <w:p w14:paraId="37AD9141" w14:textId="43ABE020" w:rsidR="00495672" w:rsidRPr="005D1D8F" w:rsidRDefault="001F0634" w:rsidP="000A1FE2">
      <w:pPr>
        <w:pStyle w:val="Vahedeta"/>
        <w:jc w:val="both"/>
        <w:rPr>
          <w:rFonts w:ascii="Times New Roman" w:hAnsi="Times New Roman" w:cs="Times New Roman"/>
          <w:sz w:val="24"/>
          <w:szCs w:val="24"/>
        </w:rPr>
      </w:pPr>
      <w:r>
        <w:rPr>
          <w:rStyle w:val="Rhutus"/>
          <w:rFonts w:ascii="Times New Roman" w:hAnsi="Times New Roman" w:cs="Times New Roman"/>
          <w:b/>
          <w:bCs/>
          <w:i w:val="0"/>
          <w:iCs w:val="0"/>
          <w:sz w:val="24"/>
          <w:szCs w:val="24"/>
          <w:shd w:val="clear" w:color="auto" w:fill="FFFFFF"/>
        </w:rPr>
        <w:t>1</w:t>
      </w:r>
      <w:r w:rsidR="00F51F6D">
        <w:rPr>
          <w:rStyle w:val="Rhutus"/>
          <w:rFonts w:ascii="Times New Roman" w:hAnsi="Times New Roman" w:cs="Times New Roman"/>
          <w:b/>
          <w:bCs/>
          <w:i w:val="0"/>
          <w:iCs w:val="0"/>
          <w:sz w:val="24"/>
          <w:szCs w:val="24"/>
          <w:shd w:val="clear" w:color="auto" w:fill="FFFFFF"/>
        </w:rPr>
        <w:t>2</w:t>
      </w:r>
      <w:r w:rsidR="00495672" w:rsidRPr="005D1D8F">
        <w:rPr>
          <w:rStyle w:val="Rhutus"/>
          <w:rFonts w:ascii="Times New Roman" w:hAnsi="Times New Roman" w:cs="Times New Roman"/>
          <w:b/>
          <w:bCs/>
          <w:i w:val="0"/>
          <w:iCs w:val="0"/>
          <w:sz w:val="24"/>
          <w:szCs w:val="24"/>
          <w:shd w:val="clear" w:color="auto" w:fill="FFFFFF"/>
        </w:rPr>
        <w:t xml:space="preserve">) </w:t>
      </w:r>
      <w:r w:rsidR="00495672" w:rsidRPr="005D1D8F">
        <w:rPr>
          <w:rStyle w:val="Rhutus"/>
          <w:rFonts w:ascii="Times New Roman" w:hAnsi="Times New Roman" w:cs="Times New Roman"/>
          <w:i w:val="0"/>
          <w:iCs w:val="0"/>
          <w:sz w:val="24"/>
          <w:szCs w:val="24"/>
          <w:shd w:val="clear" w:color="auto" w:fill="FFFFFF"/>
        </w:rPr>
        <w:t>seadus</w:t>
      </w:r>
      <w:r w:rsidR="00F22641" w:rsidRPr="005D1D8F">
        <w:rPr>
          <w:rStyle w:val="Rhutus"/>
          <w:rFonts w:ascii="Times New Roman" w:hAnsi="Times New Roman" w:cs="Times New Roman"/>
          <w:i w:val="0"/>
          <w:iCs w:val="0"/>
          <w:sz w:val="24"/>
          <w:szCs w:val="24"/>
          <w:shd w:val="clear" w:color="auto" w:fill="FFFFFF"/>
        </w:rPr>
        <w:t>e 3. peatükki</w:t>
      </w:r>
      <w:r w:rsidR="00495672" w:rsidRPr="005D1D8F">
        <w:rPr>
          <w:rStyle w:val="Rhutus"/>
          <w:rFonts w:ascii="Times New Roman" w:hAnsi="Times New Roman" w:cs="Times New Roman"/>
          <w:i w:val="0"/>
          <w:iCs w:val="0"/>
          <w:sz w:val="24"/>
          <w:szCs w:val="24"/>
          <w:shd w:val="clear" w:color="auto" w:fill="FFFFFF"/>
        </w:rPr>
        <w:t xml:space="preserve"> täiendatakse </w:t>
      </w:r>
      <w:del w:id="14" w:author="Katariina Kärsten" w:date="2024-05-07T11:41:00Z">
        <w:r w:rsidR="00495672" w:rsidRPr="005D1D8F" w:rsidDel="009E6BCB">
          <w:rPr>
            <w:rStyle w:val="Rhutus"/>
            <w:rFonts w:ascii="Times New Roman" w:hAnsi="Times New Roman" w:cs="Times New Roman"/>
            <w:i w:val="0"/>
            <w:iCs w:val="0"/>
            <w:sz w:val="24"/>
            <w:szCs w:val="24"/>
            <w:shd w:val="clear" w:color="auto" w:fill="FFFFFF"/>
          </w:rPr>
          <w:delText>paragrahviga</w:delText>
        </w:r>
        <w:r w:rsidR="00495672" w:rsidRPr="005D1D8F" w:rsidDel="009E6BCB">
          <w:rPr>
            <w:rFonts w:ascii="Times New Roman" w:hAnsi="Times New Roman" w:cs="Times New Roman"/>
            <w:sz w:val="24"/>
            <w:szCs w:val="24"/>
            <w:shd w:val="clear" w:color="auto" w:fill="FFFFFF"/>
          </w:rPr>
          <w:delText xml:space="preserve"> </w:delText>
        </w:r>
      </w:del>
      <w:ins w:id="15" w:author="Katariina Kärsten" w:date="2024-05-07T11:41:00Z">
        <w:r w:rsidR="009E6BCB">
          <w:rPr>
            <w:rStyle w:val="Rhutus"/>
            <w:rFonts w:ascii="Times New Roman" w:hAnsi="Times New Roman" w:cs="Times New Roman"/>
            <w:i w:val="0"/>
            <w:iCs w:val="0"/>
            <w:sz w:val="24"/>
            <w:szCs w:val="24"/>
            <w:shd w:val="clear" w:color="auto" w:fill="FFFFFF"/>
          </w:rPr>
          <w:t xml:space="preserve">§-ga </w:t>
        </w:r>
      </w:ins>
      <w:r w:rsidR="00495672" w:rsidRPr="005D1D8F">
        <w:rPr>
          <w:rFonts w:ascii="Times New Roman" w:hAnsi="Times New Roman" w:cs="Times New Roman"/>
          <w:sz w:val="24"/>
          <w:szCs w:val="24"/>
          <w:shd w:val="clear" w:color="auto" w:fill="FFFFFF"/>
        </w:rPr>
        <w:t>22</w:t>
      </w:r>
      <w:r w:rsidR="00495672" w:rsidRPr="005D1D8F">
        <w:rPr>
          <w:rFonts w:ascii="Times New Roman" w:hAnsi="Times New Roman" w:cs="Times New Roman"/>
          <w:sz w:val="24"/>
          <w:szCs w:val="24"/>
          <w:shd w:val="clear" w:color="auto" w:fill="FFFFFF"/>
          <w:vertAlign w:val="superscript"/>
        </w:rPr>
        <w:t>2</w:t>
      </w:r>
      <w:r w:rsidR="00495672" w:rsidRPr="005D1D8F">
        <w:rPr>
          <w:rFonts w:ascii="Times New Roman" w:hAnsi="Times New Roman" w:cs="Times New Roman"/>
          <w:sz w:val="24"/>
          <w:szCs w:val="24"/>
          <w:shd w:val="clear" w:color="auto" w:fill="FFFFFF"/>
        </w:rPr>
        <w:t xml:space="preserve"> järgmises sõnastuses:</w:t>
      </w:r>
    </w:p>
    <w:p w14:paraId="554D9C1E" w14:textId="77777777" w:rsidR="00495672" w:rsidRPr="005D1D8F" w:rsidRDefault="00495672" w:rsidP="000A1FE2">
      <w:pPr>
        <w:pStyle w:val="Vahedeta"/>
        <w:jc w:val="both"/>
        <w:rPr>
          <w:rFonts w:ascii="Times New Roman" w:hAnsi="Times New Roman" w:cs="Times New Roman"/>
          <w:sz w:val="24"/>
          <w:szCs w:val="24"/>
        </w:rPr>
      </w:pPr>
    </w:p>
    <w:p w14:paraId="58999C62" w14:textId="0B8CCA6F" w:rsidR="00495672" w:rsidRPr="000A1FE2" w:rsidRDefault="00495672" w:rsidP="000A1FE2">
      <w:pPr>
        <w:pStyle w:val="Vahedeta"/>
        <w:jc w:val="both"/>
        <w:rPr>
          <w:rFonts w:ascii="Times New Roman" w:hAnsi="Times New Roman" w:cs="Times New Roman"/>
          <w:b/>
          <w:sz w:val="24"/>
          <w:szCs w:val="24"/>
        </w:rPr>
      </w:pPr>
      <w:r w:rsidRPr="000A1FE2">
        <w:rPr>
          <w:rFonts w:ascii="Times New Roman" w:hAnsi="Times New Roman" w:cs="Times New Roman"/>
          <w:sz w:val="24"/>
          <w:szCs w:val="24"/>
        </w:rPr>
        <w:t>„</w:t>
      </w:r>
      <w:r w:rsidRPr="000A1FE2">
        <w:rPr>
          <w:rFonts w:ascii="Times New Roman" w:hAnsi="Times New Roman" w:cs="Times New Roman"/>
          <w:b/>
          <w:sz w:val="24"/>
          <w:szCs w:val="24"/>
        </w:rPr>
        <w:t xml:space="preserve">§ </w:t>
      </w:r>
      <w:r w:rsidRPr="000A1FE2">
        <w:rPr>
          <w:rFonts w:ascii="Times New Roman" w:hAnsi="Times New Roman" w:cs="Times New Roman"/>
          <w:b/>
          <w:sz w:val="24"/>
          <w:szCs w:val="24"/>
          <w:shd w:val="clear" w:color="auto" w:fill="FFFFFF"/>
        </w:rPr>
        <w:t>22</w:t>
      </w:r>
      <w:r w:rsidRPr="000A1FE2">
        <w:rPr>
          <w:rFonts w:ascii="Times New Roman" w:hAnsi="Times New Roman" w:cs="Times New Roman"/>
          <w:b/>
          <w:sz w:val="24"/>
          <w:szCs w:val="24"/>
          <w:shd w:val="clear" w:color="auto" w:fill="FFFFFF"/>
          <w:vertAlign w:val="superscript"/>
        </w:rPr>
        <w:t>2</w:t>
      </w:r>
      <w:r w:rsidRPr="000A1FE2">
        <w:rPr>
          <w:rFonts w:ascii="Times New Roman" w:hAnsi="Times New Roman" w:cs="Times New Roman"/>
          <w:b/>
          <w:sz w:val="24"/>
          <w:szCs w:val="24"/>
        </w:rPr>
        <w:t xml:space="preserve">. </w:t>
      </w:r>
      <w:r w:rsidR="00A10318" w:rsidRPr="000A1FE2">
        <w:rPr>
          <w:rFonts w:ascii="Times New Roman" w:hAnsi="Times New Roman" w:cs="Times New Roman"/>
          <w:b/>
          <w:sz w:val="24"/>
          <w:szCs w:val="24"/>
        </w:rPr>
        <w:t>Kaitselennunduse õhusõiduki</w:t>
      </w:r>
      <w:r w:rsidR="00FD03EF" w:rsidRPr="000A1FE2">
        <w:rPr>
          <w:rFonts w:ascii="Times New Roman" w:hAnsi="Times New Roman" w:cs="Times New Roman"/>
          <w:b/>
          <w:sz w:val="24"/>
          <w:szCs w:val="24"/>
        </w:rPr>
        <w:t xml:space="preserve"> märgistamine ja</w:t>
      </w:r>
      <w:r w:rsidR="00A10318" w:rsidRPr="000A1FE2">
        <w:rPr>
          <w:rFonts w:ascii="Times New Roman" w:hAnsi="Times New Roman" w:cs="Times New Roman"/>
          <w:b/>
          <w:sz w:val="24"/>
          <w:szCs w:val="24"/>
        </w:rPr>
        <w:t xml:space="preserve"> r</w:t>
      </w:r>
      <w:r w:rsidRPr="000A1FE2">
        <w:rPr>
          <w:rFonts w:ascii="Times New Roman" w:hAnsi="Times New Roman" w:cs="Times New Roman"/>
          <w:b/>
          <w:sz w:val="24"/>
          <w:szCs w:val="24"/>
        </w:rPr>
        <w:t>iikkondsuse tunnuse kasutamine</w:t>
      </w:r>
      <w:r w:rsidR="002B281D" w:rsidRPr="000A1FE2">
        <w:rPr>
          <w:rFonts w:ascii="Times New Roman" w:hAnsi="Times New Roman" w:cs="Times New Roman"/>
          <w:b/>
          <w:sz w:val="24"/>
          <w:szCs w:val="24"/>
        </w:rPr>
        <w:t xml:space="preserve"> </w:t>
      </w:r>
    </w:p>
    <w:p w14:paraId="4CE71F91" w14:textId="77777777" w:rsidR="00D71664" w:rsidRPr="000A1FE2" w:rsidRDefault="00D71664" w:rsidP="000A1FE2">
      <w:pPr>
        <w:pStyle w:val="Vahedeta"/>
        <w:jc w:val="both"/>
        <w:rPr>
          <w:rFonts w:ascii="Times New Roman" w:hAnsi="Times New Roman" w:cs="Times New Roman"/>
          <w:sz w:val="24"/>
          <w:szCs w:val="24"/>
        </w:rPr>
      </w:pPr>
    </w:p>
    <w:p w14:paraId="70780EAA" w14:textId="699BA294" w:rsidR="006D75F9" w:rsidRPr="000A1FE2" w:rsidRDefault="008D0222" w:rsidP="000A1FE2">
      <w:pPr>
        <w:pStyle w:val="Vahedeta"/>
        <w:jc w:val="both"/>
        <w:rPr>
          <w:rFonts w:ascii="Times New Roman" w:hAnsi="Times New Roman" w:cs="Times New Roman"/>
          <w:sz w:val="24"/>
          <w:szCs w:val="24"/>
          <w:bdr w:val="none" w:sz="0" w:space="0" w:color="auto" w:frame="1"/>
        </w:rPr>
      </w:pPr>
      <w:r w:rsidRPr="000A1FE2">
        <w:rPr>
          <w:rFonts w:ascii="Times New Roman" w:hAnsi="Times New Roman" w:cs="Times New Roman"/>
          <w:sz w:val="24"/>
          <w:szCs w:val="24"/>
        </w:rPr>
        <w:t>(</w:t>
      </w:r>
      <w:r w:rsidR="006D75F9" w:rsidRPr="000A1FE2">
        <w:rPr>
          <w:rFonts w:ascii="Times New Roman" w:hAnsi="Times New Roman" w:cs="Times New Roman"/>
          <w:sz w:val="24"/>
          <w:szCs w:val="24"/>
        </w:rPr>
        <w:t>1</w:t>
      </w:r>
      <w:r w:rsidRPr="000A1FE2">
        <w:rPr>
          <w:rFonts w:ascii="Times New Roman" w:hAnsi="Times New Roman" w:cs="Times New Roman"/>
          <w:sz w:val="24"/>
          <w:szCs w:val="24"/>
        </w:rPr>
        <w:t xml:space="preserve">) </w:t>
      </w:r>
      <w:r w:rsidR="00E750FC" w:rsidRPr="000A1FE2">
        <w:rPr>
          <w:rFonts w:ascii="Times New Roman" w:hAnsi="Times New Roman" w:cs="Times New Roman"/>
          <w:sz w:val="24"/>
          <w:szCs w:val="24"/>
        </w:rPr>
        <w:t>K</w:t>
      </w:r>
      <w:r w:rsidR="00495672" w:rsidRPr="000A1FE2">
        <w:rPr>
          <w:rFonts w:ascii="Times New Roman" w:hAnsi="Times New Roman" w:cs="Times New Roman"/>
          <w:sz w:val="24"/>
          <w:szCs w:val="24"/>
        </w:rPr>
        <w:t xml:space="preserve">aitselennunduse õhusõidukite registris </w:t>
      </w:r>
      <w:r w:rsidR="00F72D10" w:rsidRPr="000A1FE2">
        <w:rPr>
          <w:rFonts w:ascii="Times New Roman" w:hAnsi="Times New Roman" w:cs="Times New Roman"/>
          <w:sz w:val="24"/>
          <w:szCs w:val="24"/>
        </w:rPr>
        <w:t>registreeritud</w:t>
      </w:r>
      <w:r w:rsidR="00495672" w:rsidRPr="000A1FE2">
        <w:rPr>
          <w:rFonts w:ascii="Times New Roman" w:hAnsi="Times New Roman" w:cs="Times New Roman"/>
          <w:sz w:val="24"/>
          <w:szCs w:val="24"/>
        </w:rPr>
        <w:t xml:space="preserve"> </w:t>
      </w:r>
      <w:r w:rsidR="00D71664" w:rsidRPr="000A1FE2">
        <w:rPr>
          <w:rFonts w:ascii="Times New Roman" w:hAnsi="Times New Roman" w:cs="Times New Roman"/>
          <w:sz w:val="24"/>
          <w:szCs w:val="24"/>
        </w:rPr>
        <w:t xml:space="preserve">kaitselennunduse </w:t>
      </w:r>
      <w:r w:rsidR="00495672" w:rsidRPr="000A1FE2">
        <w:rPr>
          <w:rFonts w:ascii="Times New Roman" w:hAnsi="Times New Roman" w:cs="Times New Roman"/>
          <w:sz w:val="24"/>
          <w:szCs w:val="24"/>
        </w:rPr>
        <w:t xml:space="preserve">õhusõiduk peab olema </w:t>
      </w:r>
      <w:bookmarkStart w:id="16" w:name="para5lg2"/>
      <w:r w:rsidR="006D75F9" w:rsidRPr="000A1FE2">
        <w:rPr>
          <w:rFonts w:ascii="Times New Roman" w:hAnsi="Times New Roman" w:cs="Times New Roman"/>
          <w:sz w:val="24"/>
          <w:szCs w:val="24"/>
          <w:shd w:val="clear" w:color="auto" w:fill="FFFFFF"/>
        </w:rPr>
        <w:t>märgistatud registreerimis</w:t>
      </w:r>
      <w:r w:rsidR="00873A6B" w:rsidRPr="000A1FE2">
        <w:rPr>
          <w:rFonts w:ascii="Times New Roman" w:hAnsi="Times New Roman" w:cs="Times New Roman"/>
          <w:sz w:val="24"/>
          <w:szCs w:val="24"/>
          <w:shd w:val="clear" w:color="auto" w:fill="FFFFFF"/>
        </w:rPr>
        <w:t>numbri</w:t>
      </w:r>
      <w:bookmarkEnd w:id="16"/>
      <w:r w:rsidR="00D71664" w:rsidRPr="000A1FE2">
        <w:rPr>
          <w:rFonts w:ascii="Times New Roman" w:hAnsi="Times New Roman" w:cs="Times New Roman"/>
          <w:sz w:val="24"/>
          <w:szCs w:val="24"/>
          <w:shd w:val="clear" w:color="auto" w:fill="FFFFFF"/>
        </w:rPr>
        <w:t xml:space="preserve"> ja riikkond</w:t>
      </w:r>
      <w:r w:rsidR="000D738F" w:rsidRPr="000A1FE2">
        <w:rPr>
          <w:rFonts w:ascii="Times New Roman" w:hAnsi="Times New Roman" w:cs="Times New Roman"/>
          <w:sz w:val="24"/>
          <w:szCs w:val="24"/>
          <w:shd w:val="clear" w:color="auto" w:fill="FFFFFF"/>
        </w:rPr>
        <w:t>s</w:t>
      </w:r>
      <w:r w:rsidR="00D71664" w:rsidRPr="000A1FE2">
        <w:rPr>
          <w:rFonts w:ascii="Times New Roman" w:hAnsi="Times New Roman" w:cs="Times New Roman"/>
          <w:sz w:val="24"/>
          <w:szCs w:val="24"/>
          <w:shd w:val="clear" w:color="auto" w:fill="FFFFFF"/>
        </w:rPr>
        <w:t>use tunnus</w:t>
      </w:r>
      <w:r w:rsidR="00873A6B" w:rsidRPr="000A1FE2">
        <w:rPr>
          <w:rFonts w:ascii="Times New Roman" w:hAnsi="Times New Roman" w:cs="Times New Roman"/>
          <w:sz w:val="24"/>
          <w:szCs w:val="24"/>
          <w:shd w:val="clear" w:color="auto" w:fill="FFFFFF"/>
        </w:rPr>
        <w:t>ega</w:t>
      </w:r>
      <w:r w:rsidR="006D75F9" w:rsidRPr="000A1FE2">
        <w:rPr>
          <w:rFonts w:ascii="Times New Roman" w:hAnsi="Times New Roman" w:cs="Times New Roman"/>
          <w:sz w:val="24"/>
          <w:szCs w:val="24"/>
          <w:bdr w:val="none" w:sz="0" w:space="0" w:color="auto" w:frame="1"/>
        </w:rPr>
        <w:t>.</w:t>
      </w:r>
    </w:p>
    <w:p w14:paraId="3B92F5D8" w14:textId="77777777" w:rsidR="00D71664" w:rsidRPr="000A1FE2" w:rsidRDefault="00D71664" w:rsidP="000A1FE2">
      <w:pPr>
        <w:pStyle w:val="Vahedeta"/>
        <w:jc w:val="both"/>
        <w:rPr>
          <w:rFonts w:ascii="Times New Roman" w:hAnsi="Times New Roman" w:cs="Times New Roman"/>
          <w:sz w:val="24"/>
          <w:szCs w:val="24"/>
        </w:rPr>
      </w:pPr>
    </w:p>
    <w:p w14:paraId="2CCA0208" w14:textId="75D9709F" w:rsidR="00495672" w:rsidRPr="005D1D8F" w:rsidRDefault="00495672"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(2) </w:t>
      </w:r>
      <w:r w:rsidR="00FD03EF" w:rsidRPr="000A1FE2">
        <w:rPr>
          <w:rFonts w:ascii="Times New Roman" w:hAnsi="Times New Roman" w:cs="Times New Roman"/>
          <w:sz w:val="24"/>
          <w:szCs w:val="24"/>
          <w:shd w:val="clear" w:color="auto" w:fill="FFFFFF"/>
        </w:rPr>
        <w:t xml:space="preserve">Õhusõiduki </w:t>
      </w:r>
      <w:r w:rsidR="00D71664" w:rsidRPr="000A1FE2">
        <w:rPr>
          <w:rFonts w:ascii="Times New Roman" w:hAnsi="Times New Roman" w:cs="Times New Roman"/>
          <w:sz w:val="24"/>
          <w:szCs w:val="24"/>
          <w:shd w:val="clear" w:color="auto" w:fill="FFFFFF"/>
        </w:rPr>
        <w:t>registreerimis</w:t>
      </w:r>
      <w:r w:rsidR="00873A6B" w:rsidRPr="000A1FE2">
        <w:rPr>
          <w:rFonts w:ascii="Times New Roman" w:hAnsi="Times New Roman" w:cs="Times New Roman"/>
          <w:sz w:val="24"/>
          <w:szCs w:val="24"/>
          <w:shd w:val="clear" w:color="auto" w:fill="FFFFFF"/>
        </w:rPr>
        <w:t>numbri</w:t>
      </w:r>
      <w:r w:rsidR="00D71664" w:rsidRPr="000A1FE2">
        <w:rPr>
          <w:rFonts w:ascii="Times New Roman" w:hAnsi="Times New Roman" w:cs="Times New Roman"/>
          <w:sz w:val="24"/>
          <w:szCs w:val="24"/>
          <w:shd w:val="clear" w:color="auto" w:fill="FFFFFF"/>
        </w:rPr>
        <w:t xml:space="preserve"> </w:t>
      </w:r>
      <w:r w:rsidR="000D738F" w:rsidRPr="000A1FE2">
        <w:rPr>
          <w:rFonts w:ascii="Times New Roman" w:hAnsi="Times New Roman" w:cs="Times New Roman"/>
          <w:sz w:val="24"/>
          <w:szCs w:val="24"/>
          <w:shd w:val="clear" w:color="auto" w:fill="FFFFFF"/>
        </w:rPr>
        <w:t>märgistamise ning</w:t>
      </w:r>
      <w:r w:rsidR="00D71664" w:rsidRPr="000A1FE2">
        <w:rPr>
          <w:rFonts w:ascii="Times New Roman" w:hAnsi="Times New Roman" w:cs="Times New Roman"/>
          <w:sz w:val="24"/>
          <w:szCs w:val="24"/>
          <w:shd w:val="clear" w:color="auto" w:fill="FFFFFF"/>
        </w:rPr>
        <w:t xml:space="preserve"> </w:t>
      </w:r>
      <w:r w:rsidR="006D75F9" w:rsidRPr="000A1FE2">
        <w:rPr>
          <w:rFonts w:ascii="Times New Roman" w:hAnsi="Times New Roman" w:cs="Times New Roman"/>
          <w:sz w:val="24"/>
          <w:szCs w:val="24"/>
          <w:shd w:val="clear" w:color="auto" w:fill="FFFFFF"/>
        </w:rPr>
        <w:t>riikkondsuse tunnuse</w:t>
      </w:r>
      <w:r w:rsidR="000D738F" w:rsidRPr="000A1FE2">
        <w:rPr>
          <w:rFonts w:ascii="Times New Roman" w:hAnsi="Times New Roman" w:cs="Times New Roman"/>
          <w:sz w:val="24"/>
          <w:szCs w:val="24"/>
          <w:shd w:val="clear" w:color="auto" w:fill="FFFFFF"/>
        </w:rPr>
        <w:t>, selle</w:t>
      </w:r>
      <w:r w:rsidR="006D75F9" w:rsidRPr="000A1FE2">
        <w:rPr>
          <w:rFonts w:ascii="Times New Roman" w:hAnsi="Times New Roman" w:cs="Times New Roman"/>
          <w:sz w:val="24"/>
          <w:szCs w:val="24"/>
          <w:shd w:val="clear" w:color="auto" w:fill="FFFFFF"/>
        </w:rPr>
        <w:t xml:space="preserve"> kasutamise ja </w:t>
      </w:r>
      <w:r w:rsidR="00FD03EF" w:rsidRPr="000A1FE2">
        <w:rPr>
          <w:rFonts w:ascii="Times New Roman" w:hAnsi="Times New Roman" w:cs="Times New Roman"/>
          <w:sz w:val="24"/>
          <w:szCs w:val="24"/>
          <w:shd w:val="clear" w:color="auto" w:fill="FFFFFF"/>
        </w:rPr>
        <w:t>märgistamise</w:t>
      </w:r>
      <w:r w:rsidR="000D738F" w:rsidRPr="000A1FE2">
        <w:rPr>
          <w:rFonts w:ascii="Times New Roman" w:hAnsi="Times New Roman" w:cs="Times New Roman"/>
          <w:sz w:val="24"/>
          <w:szCs w:val="24"/>
          <w:shd w:val="clear" w:color="auto" w:fill="FFFFFF"/>
        </w:rPr>
        <w:t xml:space="preserve">, sealhulgas </w:t>
      </w:r>
      <w:r w:rsidR="000D738F">
        <w:rPr>
          <w:rFonts w:ascii="Times New Roman" w:hAnsi="Times New Roman" w:cs="Times New Roman"/>
          <w:color w:val="202020"/>
          <w:sz w:val="24"/>
          <w:szCs w:val="24"/>
          <w:shd w:val="clear" w:color="auto" w:fill="FFFFFF"/>
        </w:rPr>
        <w:t>märgistamise erandi andmise</w:t>
      </w:r>
      <w:r w:rsidR="00FD03EF" w:rsidRPr="005D1D8F">
        <w:rPr>
          <w:rFonts w:ascii="Times New Roman" w:hAnsi="Times New Roman" w:cs="Times New Roman"/>
          <w:color w:val="202020"/>
          <w:sz w:val="24"/>
          <w:szCs w:val="24"/>
          <w:shd w:val="clear" w:color="auto" w:fill="FFFFFF"/>
        </w:rPr>
        <w:t xml:space="preserve"> korra kehtestab</w:t>
      </w:r>
      <w:r w:rsidR="008D0222" w:rsidRPr="005D1D8F">
        <w:rPr>
          <w:rFonts w:ascii="Times New Roman" w:hAnsi="Times New Roman" w:cs="Times New Roman"/>
          <w:color w:val="202020"/>
          <w:sz w:val="24"/>
          <w:szCs w:val="24"/>
          <w:shd w:val="clear" w:color="auto" w:fill="FFFFFF"/>
        </w:rPr>
        <w:t xml:space="preserve"> </w:t>
      </w:r>
      <w:hyperlink r:id="rId17" w:history="1">
        <w:r w:rsidR="008D0222" w:rsidRPr="005D1D8F">
          <w:rPr>
            <w:rFonts w:ascii="Times New Roman" w:hAnsi="Times New Roman" w:cs="Times New Roman"/>
            <w:sz w:val="24"/>
            <w:szCs w:val="24"/>
            <w:bdr w:val="none" w:sz="0" w:space="0" w:color="auto" w:frame="1"/>
          </w:rPr>
          <w:t>riigikaitse korraldamise valdkonna eest vastutav minister</w:t>
        </w:r>
      </w:hyperlink>
      <w:r w:rsidR="00D71664" w:rsidRPr="005D1D8F">
        <w:rPr>
          <w:rFonts w:ascii="Times New Roman" w:hAnsi="Times New Roman" w:cs="Times New Roman"/>
          <w:sz w:val="24"/>
          <w:szCs w:val="24"/>
          <w:bdr w:val="none" w:sz="0" w:space="0" w:color="auto" w:frame="1"/>
        </w:rPr>
        <w:t xml:space="preserve"> käesoleva seaduse § </w:t>
      </w:r>
      <w:del w:id="17" w:author="Katariina Kärsten" w:date="2024-05-07T11:42:00Z">
        <w:r w:rsidR="00D71664" w:rsidRPr="005D1D8F" w:rsidDel="009E6BCB">
          <w:rPr>
            <w:rFonts w:ascii="Times New Roman" w:hAnsi="Times New Roman" w:cs="Times New Roman"/>
            <w:sz w:val="24"/>
            <w:szCs w:val="24"/>
            <w:bdr w:val="none" w:sz="0" w:space="0" w:color="auto" w:frame="1"/>
          </w:rPr>
          <w:delText>7</w:delText>
        </w:r>
        <w:r w:rsidR="00D71664" w:rsidRPr="005D1D8F" w:rsidDel="009E6BCB">
          <w:rPr>
            <w:rFonts w:ascii="Times New Roman" w:hAnsi="Times New Roman" w:cs="Times New Roman"/>
            <w:sz w:val="24"/>
            <w:szCs w:val="24"/>
            <w:bdr w:val="none" w:sz="0" w:space="0" w:color="auto" w:frame="1"/>
            <w:vertAlign w:val="superscript"/>
          </w:rPr>
          <w:delText>3</w:delText>
        </w:r>
        <w:r w:rsidR="00D71664" w:rsidRPr="005D1D8F" w:rsidDel="009E6BCB">
          <w:rPr>
            <w:rFonts w:ascii="Times New Roman" w:hAnsi="Times New Roman" w:cs="Times New Roman"/>
            <w:sz w:val="24"/>
            <w:szCs w:val="24"/>
            <w:bdr w:val="none" w:sz="0" w:space="0" w:color="auto" w:frame="1"/>
          </w:rPr>
          <w:delText xml:space="preserve"> </w:delText>
        </w:r>
      </w:del>
      <w:ins w:id="18" w:author="Katariina Kärsten" w:date="2024-05-07T11:42:00Z">
        <w:r w:rsidR="009E6BCB" w:rsidRPr="005D1D8F">
          <w:rPr>
            <w:rFonts w:ascii="Times New Roman" w:hAnsi="Times New Roman" w:cs="Times New Roman"/>
            <w:sz w:val="24"/>
            <w:szCs w:val="24"/>
            <w:bdr w:val="none" w:sz="0" w:space="0" w:color="auto" w:frame="1"/>
          </w:rPr>
          <w:t>7</w:t>
        </w:r>
        <w:r w:rsidR="009E6BCB">
          <w:rPr>
            <w:rFonts w:ascii="Times New Roman" w:hAnsi="Times New Roman" w:cs="Times New Roman"/>
            <w:sz w:val="24"/>
            <w:szCs w:val="24"/>
            <w:bdr w:val="none" w:sz="0" w:space="0" w:color="auto" w:frame="1"/>
            <w:vertAlign w:val="superscript"/>
          </w:rPr>
          <w:t>2</w:t>
        </w:r>
        <w:r w:rsidR="009E6BCB" w:rsidRPr="005D1D8F">
          <w:rPr>
            <w:rFonts w:ascii="Times New Roman" w:hAnsi="Times New Roman" w:cs="Times New Roman"/>
            <w:sz w:val="24"/>
            <w:szCs w:val="24"/>
            <w:bdr w:val="none" w:sz="0" w:space="0" w:color="auto" w:frame="1"/>
          </w:rPr>
          <w:t xml:space="preserve"> </w:t>
        </w:r>
      </w:ins>
      <w:r w:rsidR="00D71664" w:rsidRPr="005D1D8F">
        <w:rPr>
          <w:rFonts w:ascii="Times New Roman" w:hAnsi="Times New Roman" w:cs="Times New Roman"/>
          <w:sz w:val="24"/>
          <w:szCs w:val="24"/>
          <w:bdr w:val="none" w:sz="0" w:space="0" w:color="auto" w:frame="1"/>
        </w:rPr>
        <w:t xml:space="preserve">lõikes 3 sätestatud </w:t>
      </w:r>
      <w:r w:rsidR="008D0222" w:rsidRPr="005D1D8F">
        <w:rPr>
          <w:rFonts w:ascii="Times New Roman" w:hAnsi="Times New Roman" w:cs="Times New Roman"/>
          <w:color w:val="202020"/>
          <w:sz w:val="24"/>
          <w:szCs w:val="24"/>
        </w:rPr>
        <w:t>määrusega</w:t>
      </w:r>
      <w:r w:rsidR="003E00B1" w:rsidRPr="005D1D8F">
        <w:rPr>
          <w:rFonts w:ascii="Times New Roman" w:hAnsi="Times New Roman" w:cs="Times New Roman"/>
          <w:color w:val="202020"/>
          <w:sz w:val="24"/>
          <w:szCs w:val="24"/>
        </w:rPr>
        <w:t>.</w:t>
      </w:r>
      <w:r w:rsidR="003E00B1" w:rsidRPr="005D1D8F">
        <w:rPr>
          <w:rFonts w:ascii="Times New Roman" w:hAnsi="Times New Roman" w:cs="Times New Roman"/>
          <w:sz w:val="24"/>
          <w:szCs w:val="24"/>
        </w:rPr>
        <w:t>“;</w:t>
      </w:r>
    </w:p>
    <w:p w14:paraId="21CBCC6E" w14:textId="506B043D" w:rsidR="007A2235" w:rsidRPr="000A1FE2" w:rsidRDefault="007A2235" w:rsidP="000A1FE2">
      <w:pPr>
        <w:pStyle w:val="Vahedeta"/>
        <w:jc w:val="both"/>
        <w:rPr>
          <w:rStyle w:val="Rhutus"/>
          <w:rFonts w:ascii="Times New Roman" w:hAnsi="Times New Roman" w:cs="Times New Roman"/>
          <w:b/>
          <w:bCs/>
          <w:i w:val="0"/>
          <w:iCs w:val="0"/>
          <w:sz w:val="24"/>
          <w:szCs w:val="24"/>
          <w:shd w:val="clear" w:color="auto" w:fill="FFFFFF"/>
        </w:rPr>
      </w:pPr>
    </w:p>
    <w:p w14:paraId="7820303F" w14:textId="2D52979F" w:rsidR="0043326D" w:rsidRPr="000A1FE2" w:rsidRDefault="00EB155F" w:rsidP="000A1FE2">
      <w:pPr>
        <w:pStyle w:val="Vahedeta"/>
        <w:jc w:val="both"/>
        <w:rPr>
          <w:rFonts w:ascii="Times New Roman" w:hAnsi="Times New Roman" w:cs="Times New Roman"/>
          <w:sz w:val="24"/>
          <w:szCs w:val="24"/>
        </w:rPr>
      </w:pPr>
      <w:r w:rsidRPr="000A1FE2">
        <w:rPr>
          <w:rFonts w:ascii="Times New Roman" w:hAnsi="Times New Roman" w:cs="Times New Roman"/>
          <w:b/>
          <w:sz w:val="24"/>
          <w:szCs w:val="24"/>
        </w:rPr>
        <w:t>1</w:t>
      </w:r>
      <w:r w:rsidR="00F51F6D">
        <w:rPr>
          <w:rFonts w:ascii="Times New Roman" w:hAnsi="Times New Roman" w:cs="Times New Roman"/>
          <w:b/>
          <w:sz w:val="24"/>
          <w:szCs w:val="24"/>
        </w:rPr>
        <w:t>3</w:t>
      </w:r>
      <w:r w:rsidR="0043326D" w:rsidRPr="000A1FE2">
        <w:rPr>
          <w:rFonts w:ascii="Times New Roman" w:hAnsi="Times New Roman" w:cs="Times New Roman"/>
          <w:sz w:val="24"/>
          <w:szCs w:val="24"/>
        </w:rPr>
        <w:t xml:space="preserve">) seaduse 6. peatükki täiendatakse </w:t>
      </w:r>
      <w:del w:id="19" w:author="Katariina Kärsten" w:date="2024-05-07T11:41:00Z">
        <w:r w:rsidR="0043326D" w:rsidRPr="000A1FE2" w:rsidDel="009E6BCB">
          <w:rPr>
            <w:rFonts w:ascii="Times New Roman" w:hAnsi="Times New Roman" w:cs="Times New Roman"/>
            <w:sz w:val="24"/>
            <w:szCs w:val="24"/>
          </w:rPr>
          <w:delText xml:space="preserve">paragrahviga </w:delText>
        </w:r>
      </w:del>
      <w:ins w:id="20" w:author="Katariina Kärsten" w:date="2024-05-07T11:41:00Z">
        <w:r w:rsidR="009E6BCB">
          <w:rPr>
            <w:rFonts w:ascii="Times New Roman" w:hAnsi="Times New Roman" w:cs="Times New Roman"/>
            <w:sz w:val="24"/>
            <w:szCs w:val="24"/>
          </w:rPr>
          <w:t xml:space="preserve">§-ga </w:t>
        </w:r>
      </w:ins>
      <w:r w:rsidR="0043326D" w:rsidRPr="000A1FE2">
        <w:rPr>
          <w:rStyle w:val="Tugev"/>
          <w:rFonts w:ascii="Times New Roman" w:hAnsi="Times New Roman" w:cs="Times New Roman"/>
          <w:b w:val="0"/>
          <w:bCs w:val="0"/>
          <w:sz w:val="24"/>
          <w:szCs w:val="24"/>
          <w:bdr w:val="none" w:sz="0" w:space="0" w:color="auto" w:frame="1"/>
        </w:rPr>
        <w:t>37</w:t>
      </w:r>
      <w:r w:rsidR="0043326D" w:rsidRPr="000A1FE2">
        <w:rPr>
          <w:rStyle w:val="Tugev"/>
          <w:rFonts w:ascii="Times New Roman" w:hAnsi="Times New Roman" w:cs="Times New Roman"/>
          <w:b w:val="0"/>
          <w:bCs w:val="0"/>
          <w:sz w:val="24"/>
          <w:szCs w:val="24"/>
          <w:bdr w:val="none" w:sz="0" w:space="0" w:color="auto" w:frame="1"/>
          <w:vertAlign w:val="superscript"/>
        </w:rPr>
        <w:t>4</w:t>
      </w:r>
      <w:r w:rsidR="0043326D" w:rsidRPr="000A1FE2">
        <w:rPr>
          <w:rFonts w:ascii="Times New Roman" w:hAnsi="Times New Roman" w:cs="Times New Roman"/>
          <w:sz w:val="24"/>
          <w:szCs w:val="24"/>
        </w:rPr>
        <w:t xml:space="preserve"> järgmises sõnastuses:</w:t>
      </w:r>
    </w:p>
    <w:p w14:paraId="05E7EB22" w14:textId="77777777" w:rsidR="0043326D" w:rsidRPr="000A1FE2" w:rsidRDefault="0043326D" w:rsidP="000A1FE2">
      <w:pPr>
        <w:pStyle w:val="Vahedeta"/>
        <w:jc w:val="both"/>
        <w:rPr>
          <w:rFonts w:ascii="Times New Roman" w:hAnsi="Times New Roman" w:cs="Times New Roman"/>
          <w:sz w:val="24"/>
          <w:szCs w:val="24"/>
        </w:rPr>
      </w:pPr>
    </w:p>
    <w:p w14:paraId="2D342FC6" w14:textId="718FA618" w:rsidR="0043326D" w:rsidRPr="000A1FE2" w:rsidRDefault="0043326D" w:rsidP="000A1FE2">
      <w:pPr>
        <w:pStyle w:val="Vahedeta"/>
        <w:jc w:val="both"/>
        <w:rPr>
          <w:rFonts w:ascii="Times New Roman" w:hAnsi="Times New Roman" w:cs="Times New Roman"/>
          <w:b/>
          <w:sz w:val="24"/>
          <w:szCs w:val="24"/>
        </w:rPr>
      </w:pPr>
      <w:r w:rsidRPr="000A1FE2">
        <w:rPr>
          <w:rStyle w:val="Tugev"/>
          <w:rFonts w:ascii="Times New Roman" w:hAnsi="Times New Roman" w:cs="Times New Roman"/>
          <w:b w:val="0"/>
          <w:bCs w:val="0"/>
          <w:sz w:val="24"/>
          <w:szCs w:val="24"/>
          <w:bdr w:val="none" w:sz="0" w:space="0" w:color="auto" w:frame="1"/>
        </w:rPr>
        <w:t>„</w:t>
      </w:r>
      <w:r w:rsidRPr="000A1FE2">
        <w:rPr>
          <w:rStyle w:val="Tugev"/>
          <w:rFonts w:ascii="Times New Roman" w:hAnsi="Times New Roman" w:cs="Times New Roman"/>
          <w:bCs w:val="0"/>
          <w:sz w:val="24"/>
          <w:szCs w:val="24"/>
          <w:bdr w:val="none" w:sz="0" w:space="0" w:color="auto" w:frame="1"/>
        </w:rPr>
        <w:t>§ 37</w:t>
      </w:r>
      <w:r w:rsidRPr="000A1FE2">
        <w:rPr>
          <w:rStyle w:val="Tugev"/>
          <w:rFonts w:ascii="Times New Roman" w:hAnsi="Times New Roman" w:cs="Times New Roman"/>
          <w:bCs w:val="0"/>
          <w:sz w:val="24"/>
          <w:szCs w:val="24"/>
          <w:bdr w:val="none" w:sz="0" w:space="0" w:color="auto" w:frame="1"/>
          <w:vertAlign w:val="superscript"/>
        </w:rPr>
        <w:t>4</w:t>
      </w:r>
      <w:r w:rsidRPr="000A1FE2">
        <w:rPr>
          <w:rStyle w:val="Tugev"/>
          <w:rFonts w:ascii="Times New Roman" w:hAnsi="Times New Roman" w:cs="Times New Roman"/>
          <w:bCs w:val="0"/>
          <w:sz w:val="24"/>
          <w:szCs w:val="24"/>
          <w:bdr w:val="none" w:sz="0" w:space="0" w:color="auto" w:frame="1"/>
        </w:rPr>
        <w:t>.</w:t>
      </w:r>
      <w:r w:rsidRPr="000A1FE2">
        <w:rPr>
          <w:rFonts w:ascii="Times New Roman" w:hAnsi="Times New Roman" w:cs="Times New Roman"/>
          <w:sz w:val="24"/>
          <w:szCs w:val="24"/>
          <w:bdr w:val="none" w:sz="0" w:space="0" w:color="auto" w:frame="1"/>
        </w:rPr>
        <w:t> </w:t>
      </w:r>
      <w:r w:rsidRPr="000A1FE2">
        <w:rPr>
          <w:rFonts w:ascii="Times New Roman" w:hAnsi="Times New Roman" w:cs="Times New Roman"/>
          <w:b/>
          <w:sz w:val="24"/>
          <w:szCs w:val="24"/>
        </w:rPr>
        <w:t>Aeronavigatsiooniteenuse osutamine kaitselennunduse</w:t>
      </w:r>
      <w:r w:rsidR="006C6D92" w:rsidRPr="000A1FE2">
        <w:rPr>
          <w:rFonts w:ascii="Times New Roman" w:hAnsi="Times New Roman" w:cs="Times New Roman"/>
          <w:b/>
          <w:sz w:val="24"/>
          <w:szCs w:val="24"/>
        </w:rPr>
        <w:t>s</w:t>
      </w:r>
    </w:p>
    <w:p w14:paraId="5DBBFE1C" w14:textId="6B7C0803" w:rsidR="0043326D" w:rsidRPr="000A1FE2" w:rsidRDefault="0043326D" w:rsidP="000A1FE2">
      <w:pPr>
        <w:pStyle w:val="Vahedeta"/>
        <w:jc w:val="both"/>
        <w:rPr>
          <w:rFonts w:ascii="Times New Roman" w:hAnsi="Times New Roman" w:cs="Times New Roman"/>
          <w:sz w:val="24"/>
          <w:szCs w:val="24"/>
        </w:rPr>
      </w:pPr>
    </w:p>
    <w:p w14:paraId="10105F20" w14:textId="59398B6E" w:rsidR="0043326D" w:rsidRPr="000A1FE2" w:rsidRDefault="0043326D"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Sertifitseeritud </w:t>
      </w:r>
      <w:proofErr w:type="spellStart"/>
      <w:r w:rsidRPr="000A1FE2">
        <w:rPr>
          <w:rFonts w:ascii="Times New Roman" w:hAnsi="Times New Roman" w:cs="Times New Roman"/>
          <w:sz w:val="24"/>
          <w:szCs w:val="24"/>
        </w:rPr>
        <w:t>aeronavigatsiooniteenuse</w:t>
      </w:r>
      <w:proofErr w:type="spellEnd"/>
      <w:r w:rsidRPr="000A1FE2">
        <w:rPr>
          <w:rFonts w:ascii="Times New Roman" w:hAnsi="Times New Roman" w:cs="Times New Roman"/>
          <w:sz w:val="24"/>
          <w:szCs w:val="24"/>
        </w:rPr>
        <w:t xml:space="preserve"> osutaja võib osutada </w:t>
      </w:r>
      <w:r w:rsidR="0066783C" w:rsidRPr="000A1FE2">
        <w:rPr>
          <w:rFonts w:ascii="Times New Roman" w:hAnsi="Times New Roman" w:cs="Times New Roman"/>
          <w:sz w:val="24"/>
          <w:szCs w:val="24"/>
        </w:rPr>
        <w:t xml:space="preserve">lennujuhtimise teenust </w:t>
      </w:r>
      <w:r w:rsidRPr="000A1FE2">
        <w:rPr>
          <w:rFonts w:ascii="Times New Roman" w:hAnsi="Times New Roman" w:cs="Times New Roman"/>
          <w:sz w:val="24"/>
          <w:szCs w:val="24"/>
        </w:rPr>
        <w:t>kaitselennunduse operatiivsele lennuliiklusele, kui vastavad lennujuhtimise protseduurid on kooskõlastatud Kaitseväega.“;</w:t>
      </w:r>
    </w:p>
    <w:p w14:paraId="0C6C5A2C" w14:textId="77777777" w:rsidR="0043326D" w:rsidRPr="000A1FE2" w:rsidRDefault="0043326D" w:rsidP="000A1FE2">
      <w:pPr>
        <w:pStyle w:val="Vahedeta"/>
        <w:jc w:val="both"/>
        <w:rPr>
          <w:rStyle w:val="Rhutus"/>
          <w:rFonts w:ascii="Times New Roman" w:hAnsi="Times New Roman" w:cs="Times New Roman"/>
          <w:b/>
          <w:bCs/>
          <w:i w:val="0"/>
          <w:iCs w:val="0"/>
          <w:sz w:val="24"/>
          <w:szCs w:val="24"/>
          <w:shd w:val="clear" w:color="auto" w:fill="FFFFFF"/>
        </w:rPr>
      </w:pPr>
    </w:p>
    <w:p w14:paraId="6CC2C805" w14:textId="47A78219" w:rsidR="006C6D92" w:rsidRPr="000A1FE2" w:rsidRDefault="006C6D92" w:rsidP="000A1FE2">
      <w:pPr>
        <w:pStyle w:val="Vahedeta"/>
        <w:jc w:val="both"/>
        <w:rPr>
          <w:rStyle w:val="Rhutus"/>
          <w:rFonts w:ascii="Times New Roman" w:hAnsi="Times New Roman" w:cs="Times New Roman"/>
          <w:b/>
          <w:bCs/>
          <w:i w:val="0"/>
          <w:iCs w:val="0"/>
          <w:sz w:val="24"/>
          <w:szCs w:val="24"/>
          <w:shd w:val="clear" w:color="auto" w:fill="FFFFFF"/>
        </w:rPr>
      </w:pPr>
      <w:r w:rsidRPr="000A1FE2">
        <w:rPr>
          <w:rFonts w:ascii="Times New Roman" w:hAnsi="Times New Roman" w:cs="Times New Roman"/>
          <w:b/>
          <w:sz w:val="24"/>
          <w:szCs w:val="24"/>
        </w:rPr>
        <w:t>1</w:t>
      </w:r>
      <w:r w:rsidR="00F51F6D">
        <w:rPr>
          <w:rFonts w:ascii="Times New Roman" w:hAnsi="Times New Roman" w:cs="Times New Roman"/>
          <w:b/>
          <w:sz w:val="24"/>
          <w:szCs w:val="24"/>
        </w:rPr>
        <w:t>4</w:t>
      </w:r>
      <w:r w:rsidRPr="000A1FE2">
        <w:rPr>
          <w:rFonts w:ascii="Times New Roman" w:hAnsi="Times New Roman" w:cs="Times New Roman"/>
          <w:sz w:val="24"/>
          <w:szCs w:val="24"/>
        </w:rPr>
        <w:t>) paragrahvi 46</w:t>
      </w:r>
      <w:r w:rsidRPr="000A1FE2">
        <w:rPr>
          <w:rFonts w:ascii="Times New Roman" w:hAnsi="Times New Roman" w:cs="Times New Roman"/>
          <w:sz w:val="24"/>
          <w:szCs w:val="24"/>
          <w:vertAlign w:val="superscript"/>
        </w:rPr>
        <w:t>2</w:t>
      </w:r>
      <w:r w:rsidRPr="000A1FE2">
        <w:rPr>
          <w:rFonts w:ascii="Times New Roman" w:hAnsi="Times New Roman" w:cs="Times New Roman"/>
          <w:sz w:val="24"/>
          <w:szCs w:val="24"/>
        </w:rPr>
        <w:t xml:space="preserve"> lõige 2 muudetakse ja sõnastatakse järgmiselt:</w:t>
      </w:r>
    </w:p>
    <w:p w14:paraId="6BC29A35" w14:textId="77777777" w:rsidR="006C6D92" w:rsidRPr="000A1FE2" w:rsidRDefault="006C6D92" w:rsidP="000A1FE2">
      <w:pPr>
        <w:pStyle w:val="Vahedeta"/>
        <w:jc w:val="both"/>
        <w:rPr>
          <w:rFonts w:ascii="Times New Roman" w:hAnsi="Times New Roman" w:cs="Times New Roman"/>
          <w:sz w:val="24"/>
          <w:szCs w:val="24"/>
          <w:shd w:val="clear" w:color="auto" w:fill="FFFFFF"/>
        </w:rPr>
      </w:pPr>
      <w:bookmarkStart w:id="21" w:name="_Hlk165413737"/>
    </w:p>
    <w:p w14:paraId="471A4EF3" w14:textId="43A31028" w:rsidR="006C6D92" w:rsidRPr="000A1FE2" w:rsidRDefault="006C6D92" w:rsidP="000A1FE2">
      <w:pPr>
        <w:pStyle w:val="Vahedeta"/>
        <w:jc w:val="both"/>
        <w:rPr>
          <w:rStyle w:val="Rhutus"/>
          <w:rFonts w:ascii="Times New Roman" w:hAnsi="Times New Roman" w:cs="Times New Roman"/>
          <w:bCs/>
          <w:i w:val="0"/>
          <w:iCs w:val="0"/>
          <w:sz w:val="24"/>
          <w:szCs w:val="24"/>
          <w:shd w:val="clear" w:color="auto" w:fill="FFFFFF"/>
        </w:rPr>
      </w:pPr>
      <w:r w:rsidRPr="000A1FE2">
        <w:rPr>
          <w:rFonts w:ascii="Times New Roman" w:hAnsi="Times New Roman" w:cs="Times New Roman"/>
          <w:sz w:val="24"/>
          <w:szCs w:val="24"/>
          <w:shd w:val="clear" w:color="auto" w:fill="FFFFFF"/>
        </w:rPr>
        <w:t>„(2) Lennuväljadel või kopteriväljakutel, mida kasutavad riiklik</w:t>
      </w:r>
      <w:r w:rsidR="00BB4BB1" w:rsidRPr="000A1FE2">
        <w:rPr>
          <w:rFonts w:ascii="Times New Roman" w:hAnsi="Times New Roman" w:cs="Times New Roman"/>
          <w:sz w:val="24"/>
          <w:szCs w:val="24"/>
          <w:shd w:val="clear" w:color="auto" w:fill="FFFFFF"/>
        </w:rPr>
        <w:t>ud</w:t>
      </w:r>
      <w:r w:rsidRPr="000A1FE2">
        <w:rPr>
          <w:rFonts w:ascii="Times New Roman" w:hAnsi="Times New Roman" w:cs="Times New Roman"/>
          <w:sz w:val="24"/>
          <w:szCs w:val="24"/>
          <w:shd w:val="clear" w:color="auto" w:fill="FFFFFF"/>
        </w:rPr>
        <w:t xml:space="preserve"> ja tsiviilõhusõiduk</w:t>
      </w:r>
      <w:r w:rsidR="00BB4BB1" w:rsidRPr="000A1FE2">
        <w:rPr>
          <w:rFonts w:ascii="Times New Roman" w:hAnsi="Times New Roman" w:cs="Times New Roman"/>
          <w:sz w:val="24"/>
          <w:szCs w:val="24"/>
          <w:shd w:val="clear" w:color="auto" w:fill="FFFFFF"/>
        </w:rPr>
        <w:t>id</w:t>
      </w:r>
      <w:r w:rsidRPr="000A1FE2">
        <w:rPr>
          <w:rFonts w:ascii="Times New Roman" w:hAnsi="Times New Roman" w:cs="Times New Roman"/>
          <w:sz w:val="24"/>
          <w:szCs w:val="24"/>
          <w:shd w:val="clear" w:color="auto" w:fill="FFFFFF"/>
        </w:rPr>
        <w:t xml:space="preserve"> ühiselt, töötab lennuvälja või kopteriväljaku käitaja välja ühised lennundusjulgestuse meetmed.</w:t>
      </w:r>
      <w:r w:rsidR="00E808C4" w:rsidRPr="000A1FE2">
        <w:rPr>
          <w:rFonts w:ascii="Times New Roman" w:hAnsi="Times New Roman" w:cs="Times New Roman"/>
          <w:sz w:val="24"/>
          <w:szCs w:val="24"/>
          <w:shd w:val="clear" w:color="auto" w:fill="FFFFFF"/>
        </w:rPr>
        <w:t>“;</w:t>
      </w:r>
    </w:p>
    <w:p w14:paraId="6CBB42CC" w14:textId="77777777" w:rsidR="006C6D92" w:rsidRPr="000A1FE2" w:rsidRDefault="006C6D92" w:rsidP="000A1FE2">
      <w:pPr>
        <w:pStyle w:val="Vahedeta"/>
        <w:jc w:val="both"/>
        <w:rPr>
          <w:rFonts w:ascii="Times New Roman" w:hAnsi="Times New Roman" w:cs="Times New Roman"/>
          <w:b/>
          <w:sz w:val="24"/>
          <w:szCs w:val="24"/>
        </w:rPr>
      </w:pPr>
    </w:p>
    <w:p w14:paraId="52B0122A" w14:textId="5554563B" w:rsidR="0074054F" w:rsidRPr="006C6D92" w:rsidRDefault="00ED6EE1" w:rsidP="000A1FE2">
      <w:pPr>
        <w:pStyle w:val="Vahedeta"/>
        <w:jc w:val="both"/>
        <w:rPr>
          <w:rFonts w:ascii="Times New Roman" w:hAnsi="Times New Roman" w:cs="Times New Roman"/>
          <w:color w:val="202020"/>
          <w:sz w:val="24"/>
          <w:szCs w:val="24"/>
          <w:shd w:val="clear" w:color="auto" w:fill="FFFFFF"/>
        </w:rPr>
      </w:pPr>
      <w:r w:rsidRPr="000A1FE2">
        <w:rPr>
          <w:rFonts w:ascii="Times New Roman" w:hAnsi="Times New Roman" w:cs="Times New Roman"/>
          <w:b/>
          <w:sz w:val="24"/>
          <w:szCs w:val="24"/>
        </w:rPr>
        <w:t>1</w:t>
      </w:r>
      <w:r w:rsidR="00F51F6D">
        <w:rPr>
          <w:rFonts w:ascii="Times New Roman" w:hAnsi="Times New Roman" w:cs="Times New Roman"/>
          <w:b/>
          <w:sz w:val="24"/>
          <w:szCs w:val="24"/>
        </w:rPr>
        <w:t>5</w:t>
      </w:r>
      <w:r w:rsidR="0074054F" w:rsidRPr="000A1FE2">
        <w:rPr>
          <w:rFonts w:ascii="Times New Roman" w:hAnsi="Times New Roman" w:cs="Times New Roman"/>
          <w:sz w:val="24"/>
          <w:szCs w:val="24"/>
        </w:rPr>
        <w:t xml:space="preserve">) seadust </w:t>
      </w:r>
      <w:r w:rsidR="0074054F" w:rsidRPr="000A1FE2">
        <w:rPr>
          <w:rFonts w:ascii="Times New Roman" w:hAnsi="Times New Roman" w:cs="Times New Roman"/>
          <w:sz w:val="24"/>
          <w:szCs w:val="24"/>
          <w:shd w:val="clear" w:color="auto" w:fill="FFFFFF"/>
        </w:rPr>
        <w:t xml:space="preserve">täiendatakse </w:t>
      </w:r>
      <w:r w:rsidR="0074054F" w:rsidRPr="006C6D92">
        <w:rPr>
          <w:rFonts w:ascii="Times New Roman" w:hAnsi="Times New Roman" w:cs="Times New Roman"/>
          <w:color w:val="202020"/>
          <w:sz w:val="24"/>
          <w:szCs w:val="24"/>
          <w:shd w:val="clear" w:color="auto" w:fill="FFFFFF"/>
        </w:rPr>
        <w:t>7</w:t>
      </w:r>
      <w:r w:rsidR="0074054F" w:rsidRPr="006C6D92">
        <w:rPr>
          <w:rFonts w:ascii="Times New Roman" w:hAnsi="Times New Roman" w:cs="Times New Roman"/>
          <w:color w:val="202020"/>
          <w:sz w:val="24"/>
          <w:szCs w:val="24"/>
          <w:bdr w:val="none" w:sz="0" w:space="0" w:color="auto" w:frame="1"/>
          <w:shd w:val="clear" w:color="auto" w:fill="FFFFFF"/>
          <w:vertAlign w:val="superscript"/>
        </w:rPr>
        <w:t>3</w:t>
      </w:r>
      <w:r w:rsidR="0074054F" w:rsidRPr="006C6D92">
        <w:rPr>
          <w:rFonts w:ascii="Times New Roman" w:hAnsi="Times New Roman" w:cs="Times New Roman"/>
          <w:color w:val="202020"/>
          <w:sz w:val="24"/>
          <w:szCs w:val="24"/>
          <w:shd w:val="clear" w:color="auto" w:fill="FFFFFF"/>
        </w:rPr>
        <w:t>. peatükiga järgmises sõnastuses:</w:t>
      </w:r>
    </w:p>
    <w:bookmarkEnd w:id="21"/>
    <w:p w14:paraId="47B5BEAF" w14:textId="77777777" w:rsidR="0074054F" w:rsidRPr="005D1D8F" w:rsidRDefault="0074054F" w:rsidP="000A1FE2">
      <w:pPr>
        <w:pStyle w:val="Vahedeta"/>
        <w:jc w:val="both"/>
        <w:rPr>
          <w:rFonts w:ascii="Times New Roman" w:hAnsi="Times New Roman" w:cs="Times New Roman"/>
          <w:color w:val="202020"/>
          <w:sz w:val="24"/>
          <w:szCs w:val="24"/>
          <w:shd w:val="clear" w:color="auto" w:fill="FFFFFF"/>
        </w:rPr>
      </w:pPr>
    </w:p>
    <w:p w14:paraId="403DA8C8" w14:textId="77777777" w:rsidR="0074054F" w:rsidRPr="009D39E8" w:rsidRDefault="0074054F" w:rsidP="000A1FE2">
      <w:pPr>
        <w:pStyle w:val="Vahedeta"/>
        <w:jc w:val="center"/>
        <w:rPr>
          <w:rFonts w:ascii="Times New Roman" w:hAnsi="Times New Roman" w:cs="Times New Roman"/>
          <w:b/>
          <w:color w:val="202020"/>
          <w:sz w:val="24"/>
          <w:szCs w:val="24"/>
          <w:bdr w:val="none" w:sz="0" w:space="0" w:color="auto" w:frame="1"/>
        </w:rPr>
      </w:pPr>
      <w:r w:rsidRPr="005D1D8F">
        <w:rPr>
          <w:rFonts w:ascii="Times New Roman" w:hAnsi="Times New Roman" w:cs="Times New Roman"/>
          <w:color w:val="202020"/>
          <w:sz w:val="24"/>
          <w:szCs w:val="24"/>
        </w:rPr>
        <w:t>„</w:t>
      </w:r>
      <w:r w:rsidRPr="009D39E8">
        <w:rPr>
          <w:rFonts w:ascii="Times New Roman" w:hAnsi="Times New Roman" w:cs="Times New Roman"/>
          <w:b/>
          <w:color w:val="202020"/>
          <w:sz w:val="24"/>
          <w:szCs w:val="24"/>
          <w:bdr w:val="none" w:sz="0" w:space="0" w:color="auto" w:frame="1"/>
        </w:rPr>
        <w:t>7</w:t>
      </w:r>
      <w:r w:rsidRPr="009D39E8">
        <w:rPr>
          <w:rFonts w:ascii="Times New Roman" w:hAnsi="Times New Roman" w:cs="Times New Roman"/>
          <w:b/>
          <w:color w:val="202020"/>
          <w:sz w:val="24"/>
          <w:szCs w:val="24"/>
          <w:bdr w:val="none" w:sz="0" w:space="0" w:color="auto" w:frame="1"/>
          <w:vertAlign w:val="superscript"/>
        </w:rPr>
        <w:t>3</w:t>
      </w:r>
      <w:r w:rsidRPr="009D39E8">
        <w:rPr>
          <w:rFonts w:ascii="Times New Roman" w:hAnsi="Times New Roman" w:cs="Times New Roman"/>
          <w:b/>
          <w:color w:val="202020"/>
          <w:sz w:val="24"/>
          <w:szCs w:val="24"/>
          <w:bdr w:val="none" w:sz="0" w:space="0" w:color="auto" w:frame="1"/>
        </w:rPr>
        <w:t>. peatükk</w:t>
      </w:r>
    </w:p>
    <w:p w14:paraId="226108DB" w14:textId="41F983E4" w:rsidR="0074054F" w:rsidRPr="009D39E8" w:rsidRDefault="0074054F" w:rsidP="000A1FE2">
      <w:pPr>
        <w:pStyle w:val="Vahedeta"/>
        <w:jc w:val="center"/>
        <w:rPr>
          <w:rFonts w:ascii="Times New Roman" w:hAnsi="Times New Roman" w:cs="Times New Roman"/>
          <w:b/>
          <w:color w:val="202020"/>
          <w:sz w:val="24"/>
          <w:szCs w:val="24"/>
        </w:rPr>
      </w:pPr>
      <w:commentRangeStart w:id="22"/>
      <w:r w:rsidRPr="009D39E8">
        <w:rPr>
          <w:rFonts w:ascii="Times New Roman" w:hAnsi="Times New Roman" w:cs="Times New Roman"/>
          <w:b/>
          <w:color w:val="202020"/>
          <w:sz w:val="24"/>
          <w:szCs w:val="24"/>
          <w:bdr w:val="none" w:sz="0" w:space="0" w:color="auto" w:frame="1"/>
        </w:rPr>
        <w:t>Kaitselennundus</w:t>
      </w:r>
      <w:commentRangeEnd w:id="22"/>
      <w:r w:rsidR="009E6BCB">
        <w:rPr>
          <w:rStyle w:val="Kommentaariviide"/>
        </w:rPr>
        <w:commentReference w:id="22"/>
      </w:r>
    </w:p>
    <w:p w14:paraId="46602D71" w14:textId="091ED262" w:rsidR="0074054F" w:rsidRPr="005D1D8F" w:rsidRDefault="0074054F" w:rsidP="000A1FE2">
      <w:pPr>
        <w:pStyle w:val="Vahedeta"/>
        <w:jc w:val="both"/>
        <w:rPr>
          <w:rStyle w:val="Rhutus"/>
          <w:rFonts w:ascii="Times New Roman" w:hAnsi="Times New Roman" w:cs="Times New Roman"/>
          <w:b/>
          <w:bCs/>
          <w:i w:val="0"/>
          <w:iCs w:val="0"/>
          <w:sz w:val="24"/>
          <w:szCs w:val="24"/>
          <w:shd w:val="clear" w:color="auto" w:fill="FFFFFF"/>
        </w:rPr>
      </w:pPr>
    </w:p>
    <w:p w14:paraId="7E79B790" w14:textId="29CA7C34" w:rsidR="0074054F" w:rsidRPr="005D1D8F" w:rsidRDefault="00D242C5" w:rsidP="000A1FE2">
      <w:pPr>
        <w:pStyle w:val="Vahedeta"/>
        <w:jc w:val="center"/>
        <w:rPr>
          <w:rStyle w:val="Rhutus"/>
          <w:rFonts w:ascii="Times New Roman" w:hAnsi="Times New Roman" w:cs="Times New Roman"/>
          <w:b/>
          <w:bCs/>
          <w:i w:val="0"/>
          <w:iCs w:val="0"/>
          <w:sz w:val="24"/>
          <w:szCs w:val="24"/>
          <w:shd w:val="clear" w:color="auto" w:fill="FFFFFF"/>
        </w:rPr>
      </w:pPr>
      <w:r w:rsidRPr="005D1D8F">
        <w:rPr>
          <w:rStyle w:val="Rhutus"/>
          <w:rFonts w:ascii="Times New Roman" w:hAnsi="Times New Roman" w:cs="Times New Roman"/>
          <w:b/>
          <w:bCs/>
          <w:i w:val="0"/>
          <w:iCs w:val="0"/>
          <w:sz w:val="24"/>
          <w:szCs w:val="24"/>
          <w:shd w:val="clear" w:color="auto" w:fill="FFFFFF"/>
        </w:rPr>
        <w:t>1. jagu</w:t>
      </w:r>
    </w:p>
    <w:p w14:paraId="580BAC15" w14:textId="4B59170E" w:rsidR="00D242C5" w:rsidRPr="005D1D8F" w:rsidRDefault="00D242C5" w:rsidP="000A1FE2">
      <w:pPr>
        <w:pStyle w:val="Vahedeta"/>
        <w:jc w:val="center"/>
        <w:rPr>
          <w:rStyle w:val="Rhutus"/>
          <w:rFonts w:ascii="Times New Roman" w:hAnsi="Times New Roman" w:cs="Times New Roman"/>
          <w:b/>
          <w:bCs/>
          <w:i w:val="0"/>
          <w:iCs w:val="0"/>
          <w:sz w:val="24"/>
          <w:szCs w:val="24"/>
          <w:shd w:val="clear" w:color="auto" w:fill="FFFFFF"/>
        </w:rPr>
      </w:pPr>
      <w:r w:rsidRPr="005D1D8F">
        <w:rPr>
          <w:rStyle w:val="Rhutus"/>
          <w:rFonts w:ascii="Times New Roman" w:hAnsi="Times New Roman" w:cs="Times New Roman"/>
          <w:b/>
          <w:bCs/>
          <w:i w:val="0"/>
          <w:iCs w:val="0"/>
          <w:sz w:val="24"/>
          <w:szCs w:val="24"/>
          <w:shd w:val="clear" w:color="auto" w:fill="FFFFFF"/>
        </w:rPr>
        <w:t>Kaitselennunduse load ja sertifikaadid ning nende andmine ja tunnustamine</w:t>
      </w:r>
    </w:p>
    <w:p w14:paraId="6C83BC7E" w14:textId="082E851B" w:rsidR="0074054F" w:rsidRDefault="0074054F" w:rsidP="000A1FE2">
      <w:pPr>
        <w:pStyle w:val="Vahedeta"/>
        <w:jc w:val="both"/>
        <w:rPr>
          <w:rStyle w:val="Rhutus"/>
          <w:rFonts w:ascii="Times New Roman" w:hAnsi="Times New Roman" w:cs="Times New Roman"/>
          <w:bCs/>
          <w:i w:val="0"/>
          <w:iCs w:val="0"/>
          <w:sz w:val="24"/>
          <w:szCs w:val="24"/>
          <w:shd w:val="clear" w:color="auto" w:fill="FFFFFF"/>
        </w:rPr>
      </w:pPr>
    </w:p>
    <w:p w14:paraId="0080DB3A" w14:textId="30DCF7BB" w:rsidR="00505F2F" w:rsidRDefault="00505F2F" w:rsidP="000A1FE2">
      <w:pPr>
        <w:pStyle w:val="Vahedeta"/>
        <w:rPr>
          <w:rStyle w:val="Rhutus"/>
          <w:rFonts w:ascii="Times New Roman" w:hAnsi="Times New Roman" w:cs="Times New Roman"/>
          <w:b/>
          <w:bCs/>
          <w:i w:val="0"/>
          <w:iCs w:val="0"/>
          <w:sz w:val="24"/>
          <w:szCs w:val="24"/>
          <w:shd w:val="clear" w:color="auto" w:fill="FFFFFF"/>
        </w:rPr>
      </w:pPr>
      <w:bookmarkStart w:id="23" w:name="_Hlk165413689"/>
      <w:r>
        <w:rPr>
          <w:rStyle w:val="Rhutus"/>
          <w:rFonts w:ascii="Times New Roman" w:hAnsi="Times New Roman" w:cs="Times New Roman"/>
          <w:b/>
          <w:bCs/>
          <w:i w:val="0"/>
          <w:iCs w:val="0"/>
          <w:sz w:val="24"/>
          <w:szCs w:val="24"/>
          <w:shd w:val="clear" w:color="auto" w:fill="FFFFFF"/>
        </w:rPr>
        <w:t xml:space="preserve">§ </w:t>
      </w:r>
      <w:r w:rsidRPr="001E4B1E">
        <w:rPr>
          <w:rFonts w:ascii="Times New Roman" w:hAnsi="Times New Roman" w:cs="Times New Roman"/>
          <w:b/>
          <w:bCs/>
          <w:sz w:val="24"/>
          <w:szCs w:val="24"/>
          <w:shd w:val="clear" w:color="auto" w:fill="FFFFFF"/>
        </w:rPr>
        <w:t>46</w:t>
      </w:r>
      <w:r w:rsidRPr="001E4B1E">
        <w:rPr>
          <w:rFonts w:ascii="Times New Roman" w:hAnsi="Times New Roman" w:cs="Times New Roman"/>
          <w:b/>
          <w:bCs/>
          <w:sz w:val="24"/>
          <w:szCs w:val="24"/>
          <w:shd w:val="clear" w:color="auto" w:fill="FFFFFF"/>
          <w:vertAlign w:val="superscript"/>
        </w:rPr>
        <w:t>27</w:t>
      </w:r>
      <w:r>
        <w:rPr>
          <w:rStyle w:val="Rhutus"/>
          <w:rFonts w:ascii="Times New Roman" w:hAnsi="Times New Roman" w:cs="Times New Roman"/>
          <w:b/>
          <w:bCs/>
          <w:i w:val="0"/>
          <w:iCs w:val="0"/>
          <w:sz w:val="24"/>
          <w:szCs w:val="24"/>
          <w:shd w:val="clear" w:color="auto" w:fill="FFFFFF"/>
        </w:rPr>
        <w:t xml:space="preserve">. Kaitselennunduses </w:t>
      </w:r>
      <w:r w:rsidRPr="001E4B1E">
        <w:rPr>
          <w:rFonts w:ascii="Times New Roman" w:hAnsi="Times New Roman" w:cs="Times New Roman"/>
          <w:b/>
          <w:bCs/>
          <w:sz w:val="24"/>
          <w:szCs w:val="24"/>
          <w:shd w:val="clear" w:color="auto" w:fill="FFFFFF"/>
        </w:rPr>
        <w:t xml:space="preserve">asjakohaste lubade ja sertifikaatide andmise, </w:t>
      </w:r>
      <w:r>
        <w:rPr>
          <w:rFonts w:ascii="Times New Roman" w:hAnsi="Times New Roman" w:cs="Times New Roman"/>
          <w:b/>
          <w:bCs/>
          <w:sz w:val="24"/>
          <w:szCs w:val="24"/>
          <w:shd w:val="clear" w:color="auto" w:fill="FFFFFF"/>
        </w:rPr>
        <w:t>nõuetele vastavuse kontrollimise</w:t>
      </w:r>
      <w:r w:rsidRPr="001E4B1E">
        <w:rPr>
          <w:rFonts w:ascii="Times New Roman" w:hAnsi="Times New Roman" w:cs="Times New Roman"/>
          <w:b/>
          <w:bCs/>
          <w:sz w:val="24"/>
          <w:szCs w:val="24"/>
          <w:shd w:val="clear" w:color="auto" w:fill="FFFFFF"/>
        </w:rPr>
        <w:t xml:space="preserve"> või teiste asutuste ja organisatsioonide välja antud lubade või sertifikaatide tunnustamise</w:t>
      </w:r>
      <w:r>
        <w:rPr>
          <w:rFonts w:ascii="Times New Roman" w:hAnsi="Times New Roman" w:cs="Times New Roman"/>
          <w:b/>
          <w:bCs/>
          <w:sz w:val="24"/>
          <w:szCs w:val="24"/>
          <w:shd w:val="clear" w:color="auto" w:fill="FFFFFF"/>
        </w:rPr>
        <w:t xml:space="preserve"> pädev asutus</w:t>
      </w:r>
    </w:p>
    <w:p w14:paraId="6A66FBF0" w14:textId="77777777" w:rsidR="00505F2F" w:rsidRPr="00F84D81" w:rsidRDefault="00505F2F" w:rsidP="000A1FE2">
      <w:pPr>
        <w:pStyle w:val="Vahedeta"/>
        <w:rPr>
          <w:rStyle w:val="Rhutus"/>
          <w:rFonts w:ascii="Times New Roman" w:hAnsi="Times New Roman" w:cs="Times New Roman"/>
          <w:bCs/>
          <w:i w:val="0"/>
          <w:iCs w:val="0"/>
          <w:sz w:val="24"/>
          <w:szCs w:val="24"/>
          <w:shd w:val="clear" w:color="auto" w:fill="FFFFFF"/>
        </w:rPr>
      </w:pPr>
    </w:p>
    <w:bookmarkEnd w:id="23"/>
    <w:p w14:paraId="0BDC050D"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Kaitsevägi on kaitselennunduses pädev asutus asjakohaste lubade ja sertifikaatide andmiseks, või teiste asutuste ja organisatsioonide välja antud lubade või sertifikaatide tunnustamiseks:</w:t>
      </w:r>
    </w:p>
    <w:p w14:paraId="12BA8104"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1) käesoleva seaduse § 7</w:t>
      </w:r>
      <w:r w:rsidRPr="00236CF8">
        <w:rPr>
          <w:rFonts w:ascii="Times New Roman" w:hAnsi="Times New Roman" w:cs="Times New Roman"/>
          <w:bCs/>
          <w:sz w:val="24"/>
          <w:szCs w:val="24"/>
          <w:shd w:val="clear" w:color="auto" w:fill="FFFFFF"/>
          <w:vertAlign w:val="superscript"/>
        </w:rPr>
        <w:t>2</w:t>
      </w:r>
      <w:r w:rsidRPr="00236CF8">
        <w:rPr>
          <w:rFonts w:ascii="Times New Roman" w:hAnsi="Times New Roman" w:cs="Times New Roman"/>
          <w:bCs/>
          <w:sz w:val="24"/>
          <w:szCs w:val="24"/>
          <w:shd w:val="clear" w:color="auto" w:fill="FFFFFF"/>
        </w:rPr>
        <w:t xml:space="preserve"> lõike 3 alusel kehtestatud määruses nimetatud kaitselennundusega tegelevate isikute suhtes;</w:t>
      </w:r>
    </w:p>
    <w:p w14:paraId="17F44043"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2) kaitselennunduse õhusõiduki</w:t>
      </w:r>
      <w:r>
        <w:rPr>
          <w:rFonts w:ascii="Times New Roman" w:hAnsi="Times New Roman" w:cs="Times New Roman"/>
          <w:bCs/>
          <w:sz w:val="24"/>
          <w:szCs w:val="24"/>
          <w:shd w:val="clear" w:color="auto" w:fill="FFFFFF"/>
        </w:rPr>
        <w:t xml:space="preserve"> lennukõlblikkuse</w:t>
      </w:r>
      <w:r w:rsidRPr="00236CF8">
        <w:rPr>
          <w:rFonts w:ascii="Times New Roman" w:hAnsi="Times New Roman" w:cs="Times New Roman"/>
          <w:bCs/>
          <w:sz w:val="24"/>
          <w:szCs w:val="24"/>
          <w:shd w:val="clear" w:color="auto" w:fill="FFFFFF"/>
        </w:rPr>
        <w:t xml:space="preserve"> suhtes;</w:t>
      </w:r>
    </w:p>
    <w:p w14:paraId="1051FA99"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 xml:space="preserve">3) kaitselennundusega tegeleva tootjaorganisatsiooni suhtes; </w:t>
      </w:r>
    </w:p>
    <w:p w14:paraId="34077229"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4) kaitselennundusega tegeleva hooldusorganisatsiooni suhtes;</w:t>
      </w:r>
    </w:p>
    <w:p w14:paraId="1CB359AD" w14:textId="3599E041"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5) kaitselennundusega tegeleva jätkuvat lennukõlblikkust korraldava organisatsiooni suhtes;</w:t>
      </w:r>
    </w:p>
    <w:p w14:paraId="2783FFF7"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6) kaitselennundusega tegeleva koolitusorganisatsiooni suhtes;</w:t>
      </w:r>
    </w:p>
    <w:p w14:paraId="0DFF7077"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7) kaitselennunduse lennuvälja rajatise suhtes;</w:t>
      </w:r>
    </w:p>
    <w:p w14:paraId="1B8A2E85" w14:textId="77777777" w:rsidR="00505F2F" w:rsidRPr="00236CF8" w:rsidRDefault="00505F2F" w:rsidP="000A1FE2">
      <w:pPr>
        <w:pStyle w:val="Vahedeta"/>
        <w:jc w:val="both"/>
        <w:rPr>
          <w:rFonts w:ascii="Times New Roman" w:hAnsi="Times New Roman" w:cs="Times New Roman"/>
          <w:bCs/>
          <w:sz w:val="24"/>
          <w:szCs w:val="24"/>
          <w:shd w:val="clear" w:color="auto" w:fill="FFFFFF"/>
        </w:rPr>
      </w:pPr>
      <w:r w:rsidRPr="00236CF8">
        <w:rPr>
          <w:rFonts w:ascii="Times New Roman" w:hAnsi="Times New Roman" w:cs="Times New Roman"/>
          <w:bCs/>
          <w:sz w:val="24"/>
          <w:szCs w:val="24"/>
          <w:shd w:val="clear" w:color="auto" w:fill="FFFFFF"/>
        </w:rPr>
        <w:t>8) kaitselennunduse jaoks vajaliku lennutreeningseadme suhtes.</w:t>
      </w:r>
    </w:p>
    <w:p w14:paraId="1F832DF0" w14:textId="77777777" w:rsidR="00505F2F" w:rsidRPr="00505F2F" w:rsidRDefault="00505F2F" w:rsidP="000A1FE2">
      <w:pPr>
        <w:pStyle w:val="Vahedeta"/>
        <w:jc w:val="both"/>
        <w:rPr>
          <w:rStyle w:val="Rhutus"/>
          <w:rFonts w:ascii="Times New Roman" w:hAnsi="Times New Roman" w:cs="Times New Roman"/>
          <w:bCs/>
          <w:i w:val="0"/>
          <w:iCs w:val="0"/>
          <w:sz w:val="24"/>
          <w:szCs w:val="24"/>
          <w:shd w:val="clear" w:color="auto" w:fill="FFFFFF"/>
        </w:rPr>
      </w:pPr>
    </w:p>
    <w:p w14:paraId="5704E6D2" w14:textId="590506A6" w:rsidR="00593126" w:rsidRPr="009D39E8" w:rsidRDefault="00593126" w:rsidP="000A1FE2">
      <w:pPr>
        <w:pStyle w:val="Vahedeta"/>
        <w:jc w:val="both"/>
        <w:rPr>
          <w:rFonts w:ascii="Times New Roman" w:hAnsi="Times New Roman" w:cs="Times New Roman"/>
          <w:b/>
          <w:sz w:val="24"/>
          <w:szCs w:val="24"/>
        </w:rPr>
      </w:pPr>
      <w:r w:rsidRPr="009D39E8">
        <w:rPr>
          <w:rFonts w:ascii="Times New Roman" w:hAnsi="Times New Roman" w:cs="Times New Roman"/>
          <w:b/>
          <w:sz w:val="24"/>
          <w:szCs w:val="24"/>
        </w:rPr>
        <w:t>§ 46</w:t>
      </w:r>
      <w:r w:rsidRPr="009D39E8">
        <w:rPr>
          <w:rFonts w:ascii="Times New Roman" w:hAnsi="Times New Roman" w:cs="Times New Roman"/>
          <w:b/>
          <w:sz w:val="24"/>
          <w:szCs w:val="24"/>
          <w:vertAlign w:val="superscript"/>
        </w:rPr>
        <w:t>2</w:t>
      </w:r>
      <w:r w:rsidR="00505F2F">
        <w:rPr>
          <w:rFonts w:ascii="Times New Roman" w:hAnsi="Times New Roman" w:cs="Times New Roman"/>
          <w:b/>
          <w:sz w:val="24"/>
          <w:szCs w:val="24"/>
          <w:vertAlign w:val="superscript"/>
        </w:rPr>
        <w:t>8</w:t>
      </w:r>
      <w:r w:rsidRPr="009D39E8">
        <w:rPr>
          <w:rFonts w:ascii="Times New Roman" w:hAnsi="Times New Roman" w:cs="Times New Roman"/>
          <w:b/>
          <w:sz w:val="24"/>
          <w:szCs w:val="24"/>
        </w:rPr>
        <w:t xml:space="preserve">. </w:t>
      </w:r>
      <w:r w:rsidR="00352B4A">
        <w:rPr>
          <w:rFonts w:ascii="Times New Roman" w:hAnsi="Times New Roman" w:cs="Times New Roman"/>
          <w:b/>
          <w:sz w:val="24"/>
          <w:szCs w:val="24"/>
        </w:rPr>
        <w:t>Kaitselennunduses l</w:t>
      </w:r>
      <w:r w:rsidRPr="009D39E8">
        <w:rPr>
          <w:rFonts w:ascii="Times New Roman" w:hAnsi="Times New Roman" w:cs="Times New Roman"/>
          <w:b/>
          <w:sz w:val="24"/>
          <w:szCs w:val="24"/>
        </w:rPr>
        <w:t xml:space="preserve">oa ja sertifikaadi kohustuslikkus </w:t>
      </w:r>
      <w:r w:rsidR="00352B4A">
        <w:rPr>
          <w:rFonts w:ascii="Times New Roman" w:hAnsi="Times New Roman" w:cs="Times New Roman"/>
          <w:b/>
          <w:sz w:val="24"/>
          <w:szCs w:val="24"/>
        </w:rPr>
        <w:t>ning lubade ja sertifikaatide andmine</w:t>
      </w:r>
    </w:p>
    <w:p w14:paraId="5AF2DB7A" w14:textId="77777777" w:rsidR="009D39E8" w:rsidRDefault="009D39E8" w:rsidP="000A1FE2">
      <w:pPr>
        <w:pStyle w:val="Vahedeta"/>
        <w:jc w:val="both"/>
        <w:rPr>
          <w:rFonts w:ascii="Times New Roman" w:hAnsi="Times New Roman" w:cs="Times New Roman"/>
          <w:sz w:val="24"/>
          <w:szCs w:val="24"/>
        </w:rPr>
      </w:pPr>
    </w:p>
    <w:p w14:paraId="7217E5F9" w14:textId="7CA0700E" w:rsidR="00593126" w:rsidRPr="005D1D8F" w:rsidRDefault="00593126" w:rsidP="000A1FE2">
      <w:pPr>
        <w:pStyle w:val="Vahedeta"/>
        <w:jc w:val="both"/>
        <w:rPr>
          <w:rFonts w:ascii="Times New Roman" w:hAnsi="Times New Roman" w:cs="Times New Roman"/>
          <w:sz w:val="24"/>
          <w:szCs w:val="24"/>
        </w:rPr>
      </w:pPr>
      <w:r w:rsidRPr="005D1D8F">
        <w:rPr>
          <w:rFonts w:ascii="Times New Roman" w:hAnsi="Times New Roman" w:cs="Times New Roman"/>
          <w:sz w:val="24"/>
          <w:szCs w:val="24"/>
        </w:rPr>
        <w:t xml:space="preserve">(1) </w:t>
      </w:r>
      <w:r w:rsidRPr="005D1D8F">
        <w:rPr>
          <w:rFonts w:ascii="Times New Roman" w:hAnsi="Times New Roman" w:cs="Times New Roman"/>
          <w:color w:val="202020"/>
          <w:sz w:val="24"/>
          <w:szCs w:val="24"/>
        </w:rPr>
        <w:t>Käesoleva seaduse § 7</w:t>
      </w:r>
      <w:r w:rsidRPr="005D1D8F">
        <w:rPr>
          <w:rFonts w:ascii="Times New Roman" w:hAnsi="Times New Roman" w:cs="Times New Roman"/>
          <w:color w:val="202020"/>
          <w:sz w:val="24"/>
          <w:szCs w:val="24"/>
          <w:bdr w:val="none" w:sz="0" w:space="0" w:color="auto" w:frame="1"/>
          <w:vertAlign w:val="superscript"/>
        </w:rPr>
        <w:t>2</w:t>
      </w:r>
      <w:r w:rsidRPr="005D1D8F">
        <w:rPr>
          <w:rFonts w:ascii="Times New Roman" w:hAnsi="Times New Roman" w:cs="Times New Roman"/>
          <w:color w:val="202020"/>
          <w:sz w:val="24"/>
          <w:szCs w:val="24"/>
        </w:rPr>
        <w:t xml:space="preserve"> lõike 3 alusel kehtestatud määruses </w:t>
      </w:r>
      <w:r w:rsidRPr="005D1D8F">
        <w:rPr>
          <w:rFonts w:ascii="Times New Roman" w:hAnsi="Times New Roman" w:cs="Times New Roman"/>
          <w:sz w:val="24"/>
          <w:szCs w:val="24"/>
        </w:rPr>
        <w:t xml:space="preserve">nimetatud </w:t>
      </w:r>
      <w:r w:rsidRPr="005D1D8F">
        <w:rPr>
          <w:rFonts w:ascii="Times New Roman" w:hAnsi="Times New Roman" w:cs="Times New Roman"/>
          <w:color w:val="202020"/>
          <w:sz w:val="24"/>
          <w:szCs w:val="24"/>
        </w:rPr>
        <w:t xml:space="preserve">kaitselennundusega tegelevatel </w:t>
      </w:r>
      <w:r w:rsidRPr="005D1D8F">
        <w:rPr>
          <w:rFonts w:ascii="Times New Roman" w:hAnsi="Times New Roman" w:cs="Times New Roman"/>
          <w:sz w:val="24"/>
          <w:szCs w:val="24"/>
        </w:rPr>
        <w:t xml:space="preserve">isikutel peab olema kaitselennunduses tegutsemiseks kehtiv asjaomane luba. </w:t>
      </w:r>
    </w:p>
    <w:p w14:paraId="4E633264" w14:textId="77777777" w:rsidR="009D39E8" w:rsidRPr="000A1FE2" w:rsidRDefault="009D39E8" w:rsidP="000A1FE2">
      <w:pPr>
        <w:pStyle w:val="Vahedeta"/>
        <w:jc w:val="both"/>
        <w:rPr>
          <w:rFonts w:ascii="Times New Roman" w:hAnsi="Times New Roman" w:cs="Times New Roman"/>
          <w:sz w:val="24"/>
          <w:szCs w:val="24"/>
        </w:rPr>
      </w:pPr>
    </w:p>
    <w:p w14:paraId="06A324CC" w14:textId="1AAE58C8" w:rsidR="0017035C" w:rsidRPr="000A1FE2" w:rsidRDefault="00593126"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(2) </w:t>
      </w:r>
      <w:r w:rsidR="0017035C" w:rsidRPr="000A1FE2">
        <w:rPr>
          <w:rFonts w:ascii="Times New Roman" w:hAnsi="Times New Roman" w:cs="Times New Roman"/>
          <w:sz w:val="24"/>
          <w:szCs w:val="24"/>
        </w:rPr>
        <w:t>Kaitselennunduses tegutsemise korral peab olema kehtiv as</w:t>
      </w:r>
      <w:r w:rsidR="00586C54" w:rsidRPr="000A1FE2">
        <w:rPr>
          <w:rFonts w:ascii="Times New Roman" w:hAnsi="Times New Roman" w:cs="Times New Roman"/>
          <w:sz w:val="24"/>
          <w:szCs w:val="24"/>
        </w:rPr>
        <w:t>jaomane sertifikaat</w:t>
      </w:r>
      <w:r w:rsidR="0017035C" w:rsidRPr="000A1FE2">
        <w:rPr>
          <w:rFonts w:ascii="Times New Roman" w:hAnsi="Times New Roman" w:cs="Times New Roman"/>
          <w:sz w:val="24"/>
          <w:szCs w:val="24"/>
        </w:rPr>
        <w:t>:</w:t>
      </w:r>
    </w:p>
    <w:p w14:paraId="6F423409" w14:textId="2EA78617" w:rsidR="0017035C" w:rsidRPr="000A1FE2" w:rsidRDefault="0017035C"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1) kaitselennunduse õhusõidukil</w:t>
      </w:r>
      <w:r w:rsidR="00586C54" w:rsidRPr="000A1FE2">
        <w:rPr>
          <w:rFonts w:ascii="Times New Roman" w:hAnsi="Times New Roman" w:cs="Times New Roman"/>
          <w:sz w:val="24"/>
          <w:szCs w:val="24"/>
        </w:rPr>
        <w:t xml:space="preserve"> lennukõlblikkuse</w:t>
      </w:r>
      <w:r w:rsidR="0066783C" w:rsidRPr="000A1FE2">
        <w:rPr>
          <w:rFonts w:ascii="Times New Roman" w:hAnsi="Times New Roman" w:cs="Times New Roman"/>
          <w:sz w:val="24"/>
          <w:szCs w:val="24"/>
        </w:rPr>
        <w:t xml:space="preserve"> ja jätkuva lennukõlblikkuse</w:t>
      </w:r>
      <w:r w:rsidR="00586C54" w:rsidRPr="000A1FE2">
        <w:rPr>
          <w:rFonts w:ascii="Times New Roman" w:hAnsi="Times New Roman" w:cs="Times New Roman"/>
          <w:sz w:val="24"/>
          <w:szCs w:val="24"/>
        </w:rPr>
        <w:t xml:space="preserve"> tõendamiseks</w:t>
      </w:r>
      <w:r w:rsidRPr="000A1FE2">
        <w:rPr>
          <w:rFonts w:ascii="Times New Roman" w:hAnsi="Times New Roman" w:cs="Times New Roman"/>
          <w:sz w:val="24"/>
          <w:szCs w:val="24"/>
        </w:rPr>
        <w:t>;</w:t>
      </w:r>
    </w:p>
    <w:p w14:paraId="209E2F19" w14:textId="7ACE2D27" w:rsidR="0017035C" w:rsidRPr="000A1FE2" w:rsidRDefault="0017035C"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2) </w:t>
      </w:r>
      <w:r w:rsidR="00593126" w:rsidRPr="000A1FE2">
        <w:rPr>
          <w:rFonts w:ascii="Times New Roman" w:hAnsi="Times New Roman" w:cs="Times New Roman"/>
          <w:sz w:val="24"/>
          <w:szCs w:val="24"/>
        </w:rPr>
        <w:t>kaitselennundusega tegeleva</w:t>
      </w:r>
      <w:r w:rsidRPr="000A1FE2">
        <w:rPr>
          <w:rFonts w:ascii="Times New Roman" w:hAnsi="Times New Roman" w:cs="Times New Roman"/>
          <w:sz w:val="24"/>
          <w:szCs w:val="24"/>
        </w:rPr>
        <w:t>l</w:t>
      </w:r>
      <w:r w:rsidR="00593126" w:rsidRPr="000A1FE2">
        <w:rPr>
          <w:rFonts w:ascii="Times New Roman" w:hAnsi="Times New Roman" w:cs="Times New Roman"/>
          <w:sz w:val="24"/>
          <w:szCs w:val="24"/>
        </w:rPr>
        <w:t xml:space="preserve"> tootjaorganisatsiooni</w:t>
      </w:r>
      <w:r w:rsidRPr="000A1FE2">
        <w:rPr>
          <w:rFonts w:ascii="Times New Roman" w:hAnsi="Times New Roman" w:cs="Times New Roman"/>
          <w:sz w:val="24"/>
          <w:szCs w:val="24"/>
        </w:rPr>
        <w:t>l vajaduse</w:t>
      </w:r>
      <w:ins w:id="24" w:author="Katariina Kärsten" w:date="2024-05-07T11:45:00Z">
        <w:r w:rsidR="009E6BCB">
          <w:rPr>
            <w:rFonts w:ascii="Times New Roman" w:hAnsi="Times New Roman" w:cs="Times New Roman"/>
            <w:sz w:val="24"/>
            <w:szCs w:val="24"/>
          </w:rPr>
          <w:t xml:space="preserve"> korra</w:t>
        </w:r>
      </w:ins>
      <w:r w:rsidRPr="000A1FE2">
        <w:rPr>
          <w:rFonts w:ascii="Times New Roman" w:hAnsi="Times New Roman" w:cs="Times New Roman"/>
          <w:sz w:val="24"/>
          <w:szCs w:val="24"/>
        </w:rPr>
        <w:t>l</w:t>
      </w:r>
      <w:r w:rsidR="00593126" w:rsidRPr="000A1FE2">
        <w:rPr>
          <w:rFonts w:ascii="Times New Roman" w:hAnsi="Times New Roman" w:cs="Times New Roman"/>
          <w:sz w:val="24"/>
          <w:szCs w:val="24"/>
        </w:rPr>
        <w:t>;</w:t>
      </w:r>
    </w:p>
    <w:p w14:paraId="7755EC5F" w14:textId="01794AB0" w:rsidR="00F9558F" w:rsidRPr="000A1FE2" w:rsidRDefault="00F9558F"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4) kaitselennundusega tegeleval hooldusorganisatsioonil;</w:t>
      </w:r>
    </w:p>
    <w:p w14:paraId="6E011141" w14:textId="1E125E7D" w:rsidR="00F9558F" w:rsidRPr="000A1FE2" w:rsidRDefault="00F9558F"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5) kaitselennundusega tegeleval jätkuvat lennukõlblikkust korraldaval organisatsioonil;</w:t>
      </w:r>
    </w:p>
    <w:p w14:paraId="0A310A78" w14:textId="527A17AF" w:rsidR="0017035C" w:rsidRPr="000A1FE2" w:rsidRDefault="00F9558F"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6</w:t>
      </w:r>
      <w:r w:rsidR="0017035C" w:rsidRPr="000A1FE2">
        <w:rPr>
          <w:rFonts w:ascii="Times New Roman" w:hAnsi="Times New Roman" w:cs="Times New Roman"/>
          <w:sz w:val="24"/>
          <w:szCs w:val="24"/>
        </w:rPr>
        <w:t>) </w:t>
      </w:r>
      <w:r w:rsidRPr="000A1FE2">
        <w:rPr>
          <w:rFonts w:ascii="Times New Roman" w:hAnsi="Times New Roman" w:cs="Times New Roman"/>
          <w:sz w:val="24"/>
          <w:szCs w:val="24"/>
        </w:rPr>
        <w:t xml:space="preserve">kaitselennundusega tegeleval </w:t>
      </w:r>
      <w:r w:rsidR="00593126" w:rsidRPr="000A1FE2">
        <w:rPr>
          <w:rFonts w:ascii="Times New Roman" w:hAnsi="Times New Roman" w:cs="Times New Roman"/>
          <w:sz w:val="24"/>
          <w:szCs w:val="24"/>
        </w:rPr>
        <w:t>koolitusorganisatsiooni</w:t>
      </w:r>
      <w:r w:rsidR="0017035C" w:rsidRPr="000A1FE2">
        <w:rPr>
          <w:rFonts w:ascii="Times New Roman" w:hAnsi="Times New Roman" w:cs="Times New Roman"/>
          <w:sz w:val="24"/>
          <w:szCs w:val="24"/>
        </w:rPr>
        <w:t>l;</w:t>
      </w:r>
    </w:p>
    <w:p w14:paraId="195808B3" w14:textId="253F37E5" w:rsidR="0017035C" w:rsidRPr="000A1FE2" w:rsidRDefault="00F9558F"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7</w:t>
      </w:r>
      <w:r w:rsidR="0017035C" w:rsidRPr="000A1FE2">
        <w:rPr>
          <w:rFonts w:ascii="Times New Roman" w:hAnsi="Times New Roman" w:cs="Times New Roman"/>
          <w:sz w:val="24"/>
          <w:szCs w:val="24"/>
        </w:rPr>
        <w:t>) </w:t>
      </w:r>
      <w:r w:rsidR="00593126" w:rsidRPr="000A1FE2">
        <w:rPr>
          <w:rFonts w:ascii="Times New Roman" w:hAnsi="Times New Roman" w:cs="Times New Roman"/>
          <w:sz w:val="24"/>
          <w:szCs w:val="24"/>
        </w:rPr>
        <w:t xml:space="preserve">kaitselennunduse </w:t>
      </w:r>
      <w:r w:rsidR="0017035C" w:rsidRPr="000A1FE2">
        <w:rPr>
          <w:rFonts w:ascii="Times New Roman" w:hAnsi="Times New Roman" w:cs="Times New Roman"/>
          <w:sz w:val="24"/>
          <w:szCs w:val="24"/>
        </w:rPr>
        <w:t>rajatisel;</w:t>
      </w:r>
    </w:p>
    <w:p w14:paraId="19DE650A" w14:textId="1C829873" w:rsidR="00593126" w:rsidRPr="005D1D8F" w:rsidRDefault="00F9558F" w:rsidP="000A1FE2">
      <w:pPr>
        <w:pStyle w:val="Vahedeta"/>
        <w:jc w:val="both"/>
        <w:rPr>
          <w:rFonts w:ascii="Times New Roman" w:hAnsi="Times New Roman" w:cs="Times New Roman"/>
          <w:sz w:val="24"/>
          <w:szCs w:val="24"/>
        </w:rPr>
      </w:pPr>
      <w:r>
        <w:rPr>
          <w:rFonts w:ascii="Times New Roman" w:hAnsi="Times New Roman" w:cs="Times New Roman"/>
          <w:sz w:val="24"/>
          <w:szCs w:val="24"/>
        </w:rPr>
        <w:t>8</w:t>
      </w:r>
      <w:r w:rsidR="0017035C">
        <w:rPr>
          <w:rFonts w:ascii="Times New Roman" w:hAnsi="Times New Roman" w:cs="Times New Roman"/>
          <w:sz w:val="24"/>
          <w:szCs w:val="24"/>
        </w:rPr>
        <w:t xml:space="preserve">) kaitselennunduses vajalikul </w:t>
      </w:r>
      <w:r w:rsidR="00593126" w:rsidRPr="005D1D8F">
        <w:rPr>
          <w:rFonts w:ascii="Times New Roman" w:hAnsi="Times New Roman" w:cs="Times New Roman"/>
          <w:sz w:val="24"/>
          <w:szCs w:val="24"/>
        </w:rPr>
        <w:t xml:space="preserve">lennutreeningseadmel. </w:t>
      </w:r>
    </w:p>
    <w:p w14:paraId="3F791BB8" w14:textId="63EBFB85" w:rsidR="00593126" w:rsidRPr="005D1D8F" w:rsidRDefault="00593126" w:rsidP="000A1FE2">
      <w:pPr>
        <w:pStyle w:val="Vahedeta"/>
        <w:jc w:val="both"/>
        <w:rPr>
          <w:rFonts w:ascii="Times New Roman" w:hAnsi="Times New Roman" w:cs="Times New Roman"/>
          <w:sz w:val="24"/>
          <w:szCs w:val="24"/>
        </w:rPr>
      </w:pPr>
    </w:p>
    <w:p w14:paraId="2D51DF12" w14:textId="7F1B1C57" w:rsidR="00AC5BD0" w:rsidRPr="000A1FE2" w:rsidRDefault="00AC5BD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w:t>
      </w:r>
      <w:r w:rsidR="00586C54" w:rsidRPr="000A1FE2">
        <w:rPr>
          <w:rFonts w:ascii="Times New Roman" w:hAnsi="Times New Roman" w:cs="Times New Roman"/>
          <w:sz w:val="24"/>
          <w:szCs w:val="24"/>
        </w:rPr>
        <w:t>3</w:t>
      </w:r>
      <w:r w:rsidRPr="000A1FE2">
        <w:rPr>
          <w:rFonts w:ascii="Times New Roman" w:hAnsi="Times New Roman" w:cs="Times New Roman"/>
          <w:sz w:val="24"/>
          <w:szCs w:val="24"/>
        </w:rPr>
        <w:t>) </w:t>
      </w:r>
      <w:r w:rsidR="00AF087E" w:rsidRPr="000A1FE2">
        <w:rPr>
          <w:rFonts w:ascii="Times New Roman" w:hAnsi="Times New Roman" w:cs="Times New Roman"/>
          <w:sz w:val="24"/>
          <w:szCs w:val="24"/>
        </w:rPr>
        <w:t xml:space="preserve">Kaitselennunduse pädev asutus </w:t>
      </w:r>
      <w:r w:rsidRPr="000A1FE2">
        <w:rPr>
          <w:rFonts w:ascii="Times New Roman" w:hAnsi="Times New Roman" w:cs="Times New Roman"/>
          <w:sz w:val="24"/>
          <w:szCs w:val="24"/>
        </w:rPr>
        <w:t>teeb loa või sertifikaadi andmise otsuse 30 päeva jooksul kõikide vajalike andmetega taotluse esitamisest arvates.</w:t>
      </w:r>
    </w:p>
    <w:p w14:paraId="094A4802" w14:textId="77777777" w:rsidR="00586C54" w:rsidRPr="000A1FE2" w:rsidRDefault="00586C54" w:rsidP="000A1FE2">
      <w:pPr>
        <w:pStyle w:val="Vahedeta"/>
        <w:jc w:val="both"/>
        <w:rPr>
          <w:rFonts w:ascii="Times New Roman" w:hAnsi="Times New Roman" w:cs="Times New Roman"/>
          <w:sz w:val="24"/>
          <w:szCs w:val="24"/>
        </w:rPr>
      </w:pPr>
    </w:p>
    <w:p w14:paraId="20DD911D" w14:textId="77777777" w:rsidR="00357B6D" w:rsidRPr="000A1FE2" w:rsidRDefault="00593126"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w:t>
      </w:r>
      <w:r w:rsidR="00586C54" w:rsidRPr="000A1FE2">
        <w:rPr>
          <w:rFonts w:ascii="Times New Roman" w:hAnsi="Times New Roman" w:cs="Times New Roman"/>
          <w:sz w:val="24"/>
          <w:szCs w:val="24"/>
        </w:rPr>
        <w:t>4</w:t>
      </w:r>
      <w:r w:rsidRPr="000A1FE2">
        <w:rPr>
          <w:rFonts w:ascii="Times New Roman" w:hAnsi="Times New Roman" w:cs="Times New Roman"/>
          <w:sz w:val="24"/>
          <w:szCs w:val="24"/>
        </w:rPr>
        <w:t xml:space="preserve">) </w:t>
      </w:r>
      <w:bookmarkStart w:id="25" w:name="_Hlk165414230"/>
      <w:bookmarkStart w:id="26" w:name="_Hlk165975075"/>
      <w:r w:rsidR="00357B6D" w:rsidRPr="000A1FE2">
        <w:rPr>
          <w:rFonts w:ascii="Times New Roman" w:hAnsi="Times New Roman" w:cs="Times New Roman"/>
          <w:sz w:val="24"/>
          <w:szCs w:val="24"/>
        </w:rPr>
        <w:t xml:space="preserve">Lubade ja sertifikaatide taotlemise ja andmise ning teiste asutuste ja organisatsioonide välja antud </w:t>
      </w:r>
      <w:commentRangeStart w:id="27"/>
      <w:r w:rsidR="00357B6D" w:rsidRPr="000A1FE2">
        <w:rPr>
          <w:rFonts w:ascii="Times New Roman" w:hAnsi="Times New Roman" w:cs="Times New Roman"/>
          <w:sz w:val="24"/>
          <w:szCs w:val="24"/>
        </w:rPr>
        <w:t xml:space="preserve">lubade või sertifikaatide tunnustamise taotlemise ja otsustamise korra kehtestab </w:t>
      </w:r>
      <w:commentRangeEnd w:id="27"/>
      <w:r w:rsidR="00122EA9">
        <w:rPr>
          <w:rStyle w:val="Kommentaariviide"/>
        </w:rPr>
        <w:commentReference w:id="27"/>
      </w:r>
      <w:r w:rsidR="00357B6D" w:rsidRPr="000A1FE2">
        <w:rPr>
          <w:rFonts w:ascii="Times New Roman" w:hAnsi="Times New Roman" w:cs="Times New Roman"/>
          <w:sz w:val="24"/>
          <w:szCs w:val="24"/>
        </w:rPr>
        <w:t>Kaitseväe juhataja või tema volitatud isik.</w:t>
      </w:r>
      <w:bookmarkEnd w:id="26"/>
    </w:p>
    <w:p w14:paraId="3FE96D34" w14:textId="6F14B75C" w:rsidR="002D73C3" w:rsidRPr="000A1FE2" w:rsidRDefault="002D73C3" w:rsidP="000A1FE2">
      <w:pPr>
        <w:pStyle w:val="Vahedeta"/>
        <w:jc w:val="both"/>
        <w:rPr>
          <w:rFonts w:ascii="Times New Roman" w:hAnsi="Times New Roman" w:cs="Times New Roman"/>
          <w:b/>
          <w:sz w:val="24"/>
          <w:szCs w:val="24"/>
        </w:rPr>
      </w:pPr>
    </w:p>
    <w:p w14:paraId="69903B9D" w14:textId="09CE06D9" w:rsidR="00516371" w:rsidRPr="000A1FE2" w:rsidRDefault="00516371" w:rsidP="000A1FE2">
      <w:pPr>
        <w:pStyle w:val="Vahedeta"/>
        <w:jc w:val="both"/>
        <w:rPr>
          <w:rFonts w:ascii="Times New Roman" w:hAnsi="Times New Roman" w:cs="Times New Roman"/>
          <w:b/>
          <w:sz w:val="24"/>
          <w:szCs w:val="24"/>
        </w:rPr>
      </w:pPr>
      <w:r w:rsidRPr="000A1FE2">
        <w:rPr>
          <w:rFonts w:ascii="Times New Roman" w:hAnsi="Times New Roman" w:cs="Times New Roman"/>
          <w:b/>
          <w:sz w:val="24"/>
          <w:szCs w:val="24"/>
        </w:rPr>
        <w:t>§ 46</w:t>
      </w:r>
      <w:r w:rsidRPr="000A1FE2">
        <w:rPr>
          <w:rFonts w:ascii="Times New Roman" w:hAnsi="Times New Roman" w:cs="Times New Roman"/>
          <w:b/>
          <w:sz w:val="24"/>
          <w:szCs w:val="24"/>
          <w:vertAlign w:val="superscript"/>
        </w:rPr>
        <w:t>29</w:t>
      </w:r>
      <w:bookmarkEnd w:id="25"/>
      <w:r w:rsidRPr="000A1FE2">
        <w:rPr>
          <w:rFonts w:ascii="Times New Roman" w:hAnsi="Times New Roman" w:cs="Times New Roman"/>
          <w:b/>
          <w:sz w:val="24"/>
          <w:szCs w:val="24"/>
        </w:rPr>
        <w:t xml:space="preserve">. </w:t>
      </w:r>
      <w:bookmarkStart w:id="28" w:name="_Hlk165414261"/>
      <w:r w:rsidRPr="000A1FE2">
        <w:rPr>
          <w:rFonts w:ascii="Times New Roman" w:hAnsi="Times New Roman" w:cs="Times New Roman"/>
          <w:b/>
          <w:sz w:val="24"/>
          <w:szCs w:val="24"/>
        </w:rPr>
        <w:t>Loa või sertifikaadi andmisest keeldumine, kehtivuse peatamine ja kehtetuks tunnistamine</w:t>
      </w:r>
    </w:p>
    <w:bookmarkEnd w:id="28"/>
    <w:p w14:paraId="5D4BDF15" w14:textId="77777777" w:rsidR="00516371" w:rsidRPr="000A1FE2" w:rsidRDefault="00516371" w:rsidP="000A1FE2">
      <w:pPr>
        <w:pStyle w:val="Vahedeta"/>
        <w:jc w:val="both"/>
        <w:rPr>
          <w:rFonts w:ascii="Times New Roman" w:hAnsi="Times New Roman" w:cs="Times New Roman"/>
          <w:sz w:val="24"/>
          <w:szCs w:val="24"/>
        </w:rPr>
      </w:pPr>
    </w:p>
    <w:p w14:paraId="42BA1BCB" w14:textId="34C97151" w:rsidR="00516371" w:rsidRPr="000A1FE2" w:rsidRDefault="00516371"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(1) </w:t>
      </w:r>
      <w:r w:rsidR="00AF087E" w:rsidRPr="000A1FE2">
        <w:rPr>
          <w:rFonts w:ascii="Times New Roman" w:hAnsi="Times New Roman" w:cs="Times New Roman"/>
          <w:sz w:val="24"/>
          <w:szCs w:val="24"/>
        </w:rPr>
        <w:t xml:space="preserve">Kaitselennunduse pädev asutus </w:t>
      </w:r>
      <w:r w:rsidRPr="000A1FE2">
        <w:rPr>
          <w:rFonts w:ascii="Times New Roman" w:hAnsi="Times New Roman" w:cs="Times New Roman"/>
          <w:sz w:val="24"/>
          <w:szCs w:val="24"/>
        </w:rPr>
        <w:t xml:space="preserve">keeldub loa või sertifikaadi andmisest, kui kaitselennundusega tegelev isik, organisatsioon, </w:t>
      </w:r>
      <w:r w:rsidR="00BD497E" w:rsidRPr="000A1FE2">
        <w:rPr>
          <w:rFonts w:ascii="Times New Roman" w:hAnsi="Times New Roman" w:cs="Times New Roman"/>
          <w:sz w:val="24"/>
          <w:szCs w:val="24"/>
        </w:rPr>
        <w:t xml:space="preserve">õhusõiduk, </w:t>
      </w:r>
      <w:r w:rsidRPr="000A1FE2">
        <w:rPr>
          <w:rFonts w:ascii="Times New Roman" w:hAnsi="Times New Roman" w:cs="Times New Roman"/>
          <w:sz w:val="24"/>
          <w:szCs w:val="24"/>
        </w:rPr>
        <w:t>rajatis või lennutreeningseade ei vasta selleks õigusaktides sätestatud nõuetele.</w:t>
      </w:r>
    </w:p>
    <w:p w14:paraId="78C91B8D" w14:textId="77777777" w:rsidR="00516371" w:rsidRPr="000A1FE2" w:rsidRDefault="00516371" w:rsidP="000A1FE2">
      <w:pPr>
        <w:pStyle w:val="Vahedeta"/>
        <w:jc w:val="both"/>
        <w:rPr>
          <w:rFonts w:ascii="Times New Roman" w:hAnsi="Times New Roman" w:cs="Times New Roman"/>
          <w:sz w:val="24"/>
          <w:szCs w:val="24"/>
        </w:rPr>
      </w:pPr>
    </w:p>
    <w:p w14:paraId="5632E423" w14:textId="04418404" w:rsidR="00516371" w:rsidRPr="000A1FE2" w:rsidRDefault="00516371"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(2) Loa või sertifikaadi kehtivuse võib peatada, kui selgub, et kaitselennundusega tegelev isik, organisatsioon, </w:t>
      </w:r>
      <w:r w:rsidR="00F72860" w:rsidRPr="000A1FE2">
        <w:rPr>
          <w:rFonts w:ascii="Times New Roman" w:hAnsi="Times New Roman" w:cs="Times New Roman"/>
          <w:sz w:val="24"/>
          <w:szCs w:val="24"/>
        </w:rPr>
        <w:t xml:space="preserve">õhusõiduk, </w:t>
      </w:r>
      <w:r w:rsidRPr="000A1FE2">
        <w:rPr>
          <w:rFonts w:ascii="Times New Roman" w:hAnsi="Times New Roman" w:cs="Times New Roman"/>
          <w:sz w:val="24"/>
          <w:szCs w:val="24"/>
        </w:rPr>
        <w:t>rajatis või lennutreeningseade ei vasta selleks õigusaktis sätestatud nõuetele.</w:t>
      </w:r>
    </w:p>
    <w:p w14:paraId="7966EC8D" w14:textId="77777777" w:rsidR="00516371" w:rsidRPr="000A1FE2" w:rsidRDefault="00516371" w:rsidP="000A1FE2">
      <w:pPr>
        <w:pStyle w:val="Vahedeta"/>
        <w:jc w:val="both"/>
        <w:rPr>
          <w:rFonts w:ascii="Times New Roman" w:hAnsi="Times New Roman" w:cs="Times New Roman"/>
          <w:sz w:val="24"/>
          <w:szCs w:val="24"/>
        </w:rPr>
      </w:pPr>
    </w:p>
    <w:p w14:paraId="31D90C15" w14:textId="58E16A07" w:rsidR="0035511C" w:rsidRPr="000A1FE2" w:rsidRDefault="0035511C"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(3) </w:t>
      </w:r>
      <w:ins w:id="29" w:author="Katariina Kärsten" w:date="2024-05-07T11:45:00Z">
        <w:r w:rsidR="009E6BCB">
          <w:rPr>
            <w:rFonts w:ascii="Times New Roman" w:hAnsi="Times New Roman" w:cs="Times New Roman"/>
            <w:sz w:val="24"/>
            <w:szCs w:val="24"/>
          </w:rPr>
          <w:t xml:space="preserve">Käesoleva paragrahvi </w:t>
        </w:r>
      </w:ins>
      <w:del w:id="30" w:author="Katariina Kärsten" w:date="2024-05-07T11:45:00Z">
        <w:r w:rsidRPr="000A1FE2" w:rsidDel="009E6BCB">
          <w:rPr>
            <w:rFonts w:ascii="Times New Roman" w:hAnsi="Times New Roman" w:cs="Times New Roman"/>
            <w:sz w:val="24"/>
            <w:szCs w:val="24"/>
          </w:rPr>
          <w:delText>L</w:delText>
        </w:r>
      </w:del>
      <w:ins w:id="31" w:author="Katariina Kärsten" w:date="2024-05-07T11:45:00Z">
        <w:r w:rsidR="009E6BCB">
          <w:rPr>
            <w:rFonts w:ascii="Times New Roman" w:hAnsi="Times New Roman" w:cs="Times New Roman"/>
            <w:sz w:val="24"/>
            <w:szCs w:val="24"/>
          </w:rPr>
          <w:t>l</w:t>
        </w:r>
      </w:ins>
      <w:r w:rsidRPr="000A1FE2">
        <w:rPr>
          <w:rFonts w:ascii="Times New Roman" w:hAnsi="Times New Roman" w:cs="Times New Roman"/>
          <w:sz w:val="24"/>
          <w:szCs w:val="24"/>
        </w:rPr>
        <w:t>õikes 2 nimetatud juhul peatatakse loa või sertifikaadi kehtivus kuni puuduste kõrvaldamiseks määratud tähtaja jooksul nõuete täitmiseni.</w:t>
      </w:r>
    </w:p>
    <w:p w14:paraId="35676D95" w14:textId="77777777" w:rsidR="0035511C" w:rsidRPr="000A1FE2" w:rsidRDefault="0035511C" w:rsidP="000A1FE2">
      <w:pPr>
        <w:pStyle w:val="Vahedeta"/>
        <w:jc w:val="both"/>
        <w:rPr>
          <w:rFonts w:ascii="Times New Roman" w:hAnsi="Times New Roman" w:cs="Times New Roman"/>
          <w:sz w:val="24"/>
          <w:szCs w:val="24"/>
        </w:rPr>
      </w:pPr>
    </w:p>
    <w:p w14:paraId="5B4E5654" w14:textId="5556AB5C" w:rsidR="00D95145" w:rsidRPr="000A1FE2" w:rsidRDefault="0035511C"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(4) Kui peatamise aluseks olnud puudus</w:t>
      </w:r>
      <w:r w:rsidR="00722F74" w:rsidRPr="000A1FE2">
        <w:rPr>
          <w:rFonts w:ascii="Times New Roman" w:hAnsi="Times New Roman" w:cs="Times New Roman"/>
          <w:sz w:val="24"/>
          <w:szCs w:val="24"/>
        </w:rPr>
        <w:t>te kõrvaldamise tähtaja jooksul ei ole nõudeid täidetud</w:t>
      </w:r>
      <w:r w:rsidRPr="000A1FE2">
        <w:rPr>
          <w:rFonts w:ascii="Times New Roman" w:hAnsi="Times New Roman" w:cs="Times New Roman"/>
          <w:sz w:val="24"/>
          <w:szCs w:val="24"/>
        </w:rPr>
        <w:t>, tunnistatakse luba või sertifikaat kehtetuks.</w:t>
      </w:r>
      <w:r w:rsidRPr="000A1FE2" w:rsidDel="0035511C">
        <w:rPr>
          <w:rFonts w:ascii="Times New Roman" w:hAnsi="Times New Roman" w:cs="Times New Roman"/>
          <w:sz w:val="24"/>
          <w:szCs w:val="24"/>
        </w:rPr>
        <w:t xml:space="preserve"> </w:t>
      </w:r>
    </w:p>
    <w:p w14:paraId="5CA6BFDC" w14:textId="77777777" w:rsidR="00E63F00" w:rsidRPr="000A1FE2" w:rsidRDefault="00E63F00" w:rsidP="000A1FE2">
      <w:pPr>
        <w:pStyle w:val="Vahedeta"/>
        <w:jc w:val="both"/>
        <w:rPr>
          <w:rFonts w:ascii="Times New Roman" w:hAnsi="Times New Roman" w:cs="Times New Roman"/>
          <w:b/>
          <w:sz w:val="24"/>
          <w:szCs w:val="24"/>
        </w:rPr>
      </w:pPr>
    </w:p>
    <w:p w14:paraId="4866DB30" w14:textId="04C03465" w:rsidR="00B66F16" w:rsidRPr="000A1FE2" w:rsidRDefault="00B66F16" w:rsidP="000A1FE2">
      <w:pPr>
        <w:pStyle w:val="Vahedeta"/>
        <w:jc w:val="both"/>
        <w:rPr>
          <w:rFonts w:ascii="Times New Roman" w:hAnsi="Times New Roman" w:cs="Times New Roman"/>
          <w:b/>
          <w:sz w:val="24"/>
          <w:szCs w:val="24"/>
        </w:rPr>
      </w:pPr>
      <w:r w:rsidRPr="000A1FE2">
        <w:rPr>
          <w:rFonts w:ascii="Times New Roman" w:hAnsi="Times New Roman" w:cs="Times New Roman"/>
          <w:b/>
          <w:sz w:val="24"/>
          <w:szCs w:val="24"/>
        </w:rPr>
        <w:t>§</w:t>
      </w:r>
      <w:r w:rsidR="00AC5BD0" w:rsidRPr="000A1FE2">
        <w:rPr>
          <w:rFonts w:ascii="Times New Roman" w:hAnsi="Times New Roman" w:cs="Times New Roman"/>
          <w:b/>
          <w:sz w:val="24"/>
          <w:szCs w:val="24"/>
        </w:rPr>
        <w:t> 46</w:t>
      </w:r>
      <w:r w:rsidR="00AC5BD0" w:rsidRPr="000A1FE2">
        <w:rPr>
          <w:rFonts w:ascii="Times New Roman" w:hAnsi="Times New Roman" w:cs="Times New Roman"/>
          <w:b/>
          <w:sz w:val="24"/>
          <w:szCs w:val="24"/>
          <w:vertAlign w:val="superscript"/>
        </w:rPr>
        <w:t>30</w:t>
      </w:r>
      <w:r w:rsidRPr="000A1FE2">
        <w:rPr>
          <w:rFonts w:ascii="Times New Roman" w:hAnsi="Times New Roman" w:cs="Times New Roman"/>
          <w:b/>
          <w:sz w:val="24"/>
          <w:szCs w:val="24"/>
        </w:rPr>
        <w:t xml:space="preserve">. </w:t>
      </w:r>
      <w:r w:rsidR="002C6300" w:rsidRPr="000A1FE2">
        <w:rPr>
          <w:rFonts w:ascii="Times New Roman" w:hAnsi="Times New Roman" w:cs="Times New Roman"/>
          <w:b/>
          <w:sz w:val="24"/>
          <w:szCs w:val="24"/>
        </w:rPr>
        <w:t>Loa või sertifikaadi t</w:t>
      </w:r>
      <w:r w:rsidRPr="000A1FE2">
        <w:rPr>
          <w:rFonts w:ascii="Times New Roman" w:hAnsi="Times New Roman" w:cs="Times New Roman"/>
          <w:b/>
          <w:sz w:val="24"/>
          <w:szCs w:val="24"/>
        </w:rPr>
        <w:t>unnustamine kaitselennunduses</w:t>
      </w:r>
    </w:p>
    <w:p w14:paraId="5E3D3144" w14:textId="5627906C" w:rsidR="0017002F" w:rsidRPr="000A1FE2" w:rsidRDefault="0017002F" w:rsidP="000A1FE2">
      <w:pPr>
        <w:pStyle w:val="Vahedeta"/>
        <w:jc w:val="both"/>
        <w:rPr>
          <w:rFonts w:ascii="Times New Roman" w:hAnsi="Times New Roman" w:cs="Times New Roman"/>
          <w:sz w:val="24"/>
          <w:szCs w:val="24"/>
        </w:rPr>
      </w:pPr>
    </w:p>
    <w:p w14:paraId="0CE8BBBD" w14:textId="551D6D4B" w:rsidR="00EF4997" w:rsidRPr="000A1FE2" w:rsidRDefault="00EF4997"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(1) </w:t>
      </w:r>
      <w:r w:rsidR="00C2515C" w:rsidRPr="000A1FE2">
        <w:rPr>
          <w:rFonts w:ascii="Times New Roman" w:hAnsi="Times New Roman" w:cs="Times New Roman"/>
          <w:sz w:val="24"/>
          <w:szCs w:val="24"/>
        </w:rPr>
        <w:t xml:space="preserve">Kaitselennunduse pädev asutus </w:t>
      </w:r>
      <w:r w:rsidRPr="000A1FE2">
        <w:rPr>
          <w:rFonts w:ascii="Times New Roman" w:hAnsi="Times New Roman" w:cs="Times New Roman"/>
          <w:sz w:val="24"/>
          <w:szCs w:val="24"/>
        </w:rPr>
        <w:t>võib tunnustada teise asutuse või rahvusvahelise organisatsiooni antud luba või sertifikaati, kui isik</w:t>
      </w:r>
      <w:r w:rsidR="00707202" w:rsidRPr="000A1FE2">
        <w:rPr>
          <w:rFonts w:ascii="Times New Roman" w:hAnsi="Times New Roman" w:cs="Times New Roman"/>
          <w:sz w:val="24"/>
          <w:szCs w:val="24"/>
        </w:rPr>
        <w:t>u kvalifikatsioon</w:t>
      </w:r>
      <w:r w:rsidRPr="000A1FE2">
        <w:rPr>
          <w:rFonts w:ascii="Times New Roman" w:hAnsi="Times New Roman" w:cs="Times New Roman"/>
          <w:sz w:val="24"/>
          <w:szCs w:val="24"/>
        </w:rPr>
        <w:t>, organisatsioon, õhusõiduk või lennutreeningseade vastab kaitselennunduses kehtestatud samaväärsetele nõuetele.</w:t>
      </w:r>
    </w:p>
    <w:p w14:paraId="0E1183F7" w14:textId="77777777" w:rsidR="00EF4997" w:rsidRPr="000A1FE2" w:rsidRDefault="00EF4997" w:rsidP="000A1FE2">
      <w:pPr>
        <w:pStyle w:val="Vahedeta"/>
        <w:jc w:val="both"/>
        <w:rPr>
          <w:rFonts w:ascii="Times New Roman" w:hAnsi="Times New Roman" w:cs="Times New Roman"/>
          <w:sz w:val="24"/>
          <w:szCs w:val="24"/>
        </w:rPr>
      </w:pPr>
    </w:p>
    <w:p w14:paraId="6FF8C5D6" w14:textId="46F6E6C4" w:rsidR="00D61400" w:rsidRPr="000A1FE2" w:rsidRDefault="00320984"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w:t>
      </w:r>
      <w:r w:rsidR="00EF4997" w:rsidRPr="000A1FE2">
        <w:rPr>
          <w:rFonts w:ascii="Times New Roman" w:hAnsi="Times New Roman" w:cs="Times New Roman"/>
          <w:sz w:val="24"/>
          <w:szCs w:val="24"/>
        </w:rPr>
        <w:t>2</w:t>
      </w:r>
      <w:r w:rsidRPr="000A1FE2">
        <w:rPr>
          <w:rFonts w:ascii="Times New Roman" w:hAnsi="Times New Roman" w:cs="Times New Roman"/>
          <w:sz w:val="24"/>
          <w:szCs w:val="24"/>
        </w:rPr>
        <w:t>)</w:t>
      </w:r>
      <w:r w:rsidR="002C6300" w:rsidRPr="000A1FE2">
        <w:rPr>
          <w:rFonts w:ascii="Times New Roman" w:hAnsi="Times New Roman" w:cs="Times New Roman"/>
          <w:sz w:val="24"/>
          <w:szCs w:val="24"/>
        </w:rPr>
        <w:t xml:space="preserve"> </w:t>
      </w:r>
      <w:r w:rsidR="00EC6E99" w:rsidRPr="000A1FE2">
        <w:rPr>
          <w:rFonts w:ascii="Times New Roman" w:hAnsi="Times New Roman" w:cs="Times New Roman"/>
          <w:sz w:val="24"/>
          <w:szCs w:val="24"/>
        </w:rPr>
        <w:t xml:space="preserve">Loa ja sertifikaadi tunnustamiseks hindab kaitselennunduse pädev asutus taotluses esitatud andmete põhjal, kui suures ulatuses arvestatakse isiku varasemat kogemust ja kvalifikatsiooni, ning kas isikule, organisatsioonile, lennutreeningseadmele või õhusõidukile seaduse või muu õigusaktiga sätestatud nõuded on täidetud. </w:t>
      </w:r>
    </w:p>
    <w:p w14:paraId="332B8EB1" w14:textId="77777777" w:rsidR="00D61400" w:rsidRPr="000A1FE2" w:rsidRDefault="00D61400" w:rsidP="000A1FE2">
      <w:pPr>
        <w:pStyle w:val="Vahedeta"/>
        <w:jc w:val="both"/>
        <w:rPr>
          <w:rFonts w:ascii="Times New Roman" w:hAnsi="Times New Roman" w:cs="Times New Roman"/>
          <w:sz w:val="24"/>
          <w:szCs w:val="24"/>
        </w:rPr>
      </w:pPr>
    </w:p>
    <w:p w14:paraId="0D306F79" w14:textId="4B6C0512" w:rsidR="00D61400" w:rsidRPr="000A1FE2" w:rsidRDefault="00D61400"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w:t>
      </w:r>
      <w:r w:rsidR="009336C3" w:rsidRPr="000A1FE2">
        <w:rPr>
          <w:rFonts w:ascii="Times New Roman" w:hAnsi="Times New Roman" w:cs="Times New Roman"/>
          <w:sz w:val="24"/>
          <w:szCs w:val="24"/>
        </w:rPr>
        <w:t>3</w:t>
      </w:r>
      <w:r w:rsidRPr="000A1FE2">
        <w:rPr>
          <w:rFonts w:ascii="Times New Roman" w:hAnsi="Times New Roman" w:cs="Times New Roman"/>
          <w:sz w:val="24"/>
          <w:szCs w:val="24"/>
        </w:rPr>
        <w:t xml:space="preserve">) </w:t>
      </w:r>
      <w:r w:rsidR="00EC6E99" w:rsidRPr="000A1FE2">
        <w:rPr>
          <w:rFonts w:ascii="Times New Roman" w:hAnsi="Times New Roman" w:cs="Times New Roman"/>
          <w:sz w:val="24"/>
          <w:szCs w:val="24"/>
        </w:rPr>
        <w:t xml:space="preserve">Tunnustamise tulemusel annab kaitselennunduse pädev asutus välja </w:t>
      </w:r>
      <w:r w:rsidR="00EC6E99" w:rsidRPr="000A1FE2">
        <w:rPr>
          <w:rFonts w:ascii="Times New Roman" w:hAnsi="Times New Roman" w:cs="Times New Roman"/>
          <w:bCs/>
          <w:sz w:val="24"/>
          <w:szCs w:val="24"/>
        </w:rPr>
        <w:t>käesoleva seaduse </w:t>
      </w:r>
      <w:r w:rsidR="003B5CB6" w:rsidRPr="000A1FE2">
        <w:rPr>
          <w:rFonts w:ascii="Times New Roman" w:hAnsi="Times New Roman" w:cs="Times New Roman"/>
          <w:bCs/>
          <w:sz w:val="24"/>
          <w:szCs w:val="24"/>
        </w:rPr>
        <w:t xml:space="preserve"> § </w:t>
      </w:r>
      <w:r w:rsidR="00EC6E99" w:rsidRPr="000A1FE2">
        <w:rPr>
          <w:rFonts w:ascii="Times New Roman" w:hAnsi="Times New Roman" w:cs="Times New Roman"/>
          <w:bCs/>
          <w:sz w:val="24"/>
          <w:szCs w:val="24"/>
        </w:rPr>
        <w:t>46</w:t>
      </w:r>
      <w:r w:rsidR="00EC6E99" w:rsidRPr="000A1FE2">
        <w:rPr>
          <w:rFonts w:ascii="Times New Roman" w:hAnsi="Times New Roman" w:cs="Times New Roman"/>
          <w:bCs/>
          <w:sz w:val="24"/>
          <w:szCs w:val="24"/>
          <w:vertAlign w:val="superscript"/>
        </w:rPr>
        <w:t>28</w:t>
      </w:r>
      <w:r w:rsidR="00EC6E99" w:rsidRPr="000A1FE2">
        <w:rPr>
          <w:rFonts w:ascii="Times New Roman" w:hAnsi="Times New Roman" w:cs="Times New Roman"/>
          <w:b/>
          <w:sz w:val="24"/>
          <w:szCs w:val="24"/>
          <w:vertAlign w:val="superscript"/>
        </w:rPr>
        <w:t xml:space="preserve"> </w:t>
      </w:r>
      <w:r w:rsidR="00EC6E99" w:rsidRPr="000A1FE2">
        <w:rPr>
          <w:rFonts w:ascii="Times New Roman" w:hAnsi="Times New Roman" w:cs="Times New Roman"/>
          <w:sz w:val="24"/>
          <w:szCs w:val="24"/>
        </w:rPr>
        <w:t xml:space="preserve">sätestatud </w:t>
      </w:r>
      <w:r w:rsidR="003B5CB6" w:rsidRPr="000A1FE2">
        <w:rPr>
          <w:rFonts w:ascii="Times New Roman" w:hAnsi="Times New Roman" w:cs="Times New Roman"/>
          <w:sz w:val="24"/>
          <w:szCs w:val="24"/>
        </w:rPr>
        <w:t xml:space="preserve">kaitselennunduses </w:t>
      </w:r>
      <w:r w:rsidR="00EC6E99" w:rsidRPr="000A1FE2">
        <w:rPr>
          <w:rFonts w:ascii="Times New Roman" w:hAnsi="Times New Roman" w:cs="Times New Roman"/>
          <w:sz w:val="24"/>
          <w:szCs w:val="24"/>
        </w:rPr>
        <w:t xml:space="preserve">kohustusliku loa või sertifikaadi. </w:t>
      </w:r>
    </w:p>
    <w:p w14:paraId="33991937" w14:textId="77777777" w:rsidR="00F266C5" w:rsidRPr="000A1FE2" w:rsidRDefault="00F266C5" w:rsidP="000A1FE2">
      <w:pPr>
        <w:pStyle w:val="Vahedeta"/>
        <w:jc w:val="both"/>
        <w:rPr>
          <w:rFonts w:ascii="Times New Roman" w:hAnsi="Times New Roman" w:cs="Times New Roman"/>
          <w:sz w:val="24"/>
          <w:szCs w:val="24"/>
        </w:rPr>
      </w:pPr>
    </w:p>
    <w:p w14:paraId="138C8728" w14:textId="77777777" w:rsidR="00F80FF2" w:rsidRPr="000A1FE2" w:rsidRDefault="009336C3"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w:t>
      </w:r>
      <w:r w:rsidR="00F80FF2" w:rsidRPr="000A1FE2">
        <w:rPr>
          <w:rFonts w:ascii="Times New Roman" w:hAnsi="Times New Roman" w:cs="Times New Roman"/>
          <w:sz w:val="24"/>
          <w:szCs w:val="24"/>
        </w:rPr>
        <w:t>4</w:t>
      </w:r>
      <w:r w:rsidRPr="000A1FE2">
        <w:rPr>
          <w:rFonts w:ascii="Times New Roman" w:hAnsi="Times New Roman" w:cs="Times New Roman"/>
          <w:sz w:val="24"/>
          <w:szCs w:val="24"/>
        </w:rPr>
        <w:t xml:space="preserve">) </w:t>
      </w:r>
      <w:r w:rsidR="00251AB0" w:rsidRPr="000A1FE2">
        <w:rPr>
          <w:rFonts w:ascii="Times New Roman" w:hAnsi="Times New Roman" w:cs="Times New Roman"/>
          <w:sz w:val="24"/>
          <w:szCs w:val="24"/>
        </w:rPr>
        <w:t xml:space="preserve">Kui </w:t>
      </w:r>
      <w:r w:rsidR="00FD316D" w:rsidRPr="000A1FE2">
        <w:rPr>
          <w:rFonts w:ascii="Times New Roman" w:hAnsi="Times New Roman" w:cs="Times New Roman"/>
          <w:sz w:val="24"/>
          <w:szCs w:val="24"/>
        </w:rPr>
        <w:t>tunnustatav isik</w:t>
      </w:r>
      <w:r w:rsidR="00561F7F" w:rsidRPr="000A1FE2">
        <w:rPr>
          <w:rFonts w:ascii="Times New Roman" w:hAnsi="Times New Roman" w:cs="Times New Roman"/>
          <w:sz w:val="24"/>
          <w:szCs w:val="24"/>
        </w:rPr>
        <w:t xml:space="preserve">, tema luba või sertifikaat ei vasta </w:t>
      </w:r>
      <w:r w:rsidR="00251AB0" w:rsidRPr="000A1FE2">
        <w:rPr>
          <w:rFonts w:ascii="Times New Roman" w:hAnsi="Times New Roman" w:cs="Times New Roman"/>
          <w:sz w:val="24"/>
          <w:szCs w:val="24"/>
        </w:rPr>
        <w:t>käesoleva seaduse § 7</w:t>
      </w:r>
      <w:r w:rsidR="00251AB0" w:rsidRPr="000A1FE2">
        <w:rPr>
          <w:rFonts w:ascii="Times New Roman" w:hAnsi="Times New Roman" w:cs="Times New Roman"/>
          <w:sz w:val="24"/>
          <w:szCs w:val="24"/>
          <w:vertAlign w:val="superscript"/>
        </w:rPr>
        <w:t>2</w:t>
      </w:r>
      <w:r w:rsidR="00251AB0" w:rsidRPr="000A1FE2">
        <w:rPr>
          <w:rFonts w:ascii="Times New Roman" w:hAnsi="Times New Roman" w:cs="Times New Roman"/>
          <w:sz w:val="24"/>
          <w:szCs w:val="24"/>
        </w:rPr>
        <w:t xml:space="preserve"> lõikest 3 alusel kehtestatud määruses või muus õigusaktis sätestatud nõuetele</w:t>
      </w:r>
      <w:r w:rsidR="00561F7F" w:rsidRPr="000A1FE2">
        <w:rPr>
          <w:rFonts w:ascii="Times New Roman" w:hAnsi="Times New Roman" w:cs="Times New Roman"/>
          <w:sz w:val="24"/>
          <w:szCs w:val="24"/>
        </w:rPr>
        <w:t xml:space="preserve">, </w:t>
      </w:r>
      <w:r w:rsidRPr="000A1FE2">
        <w:rPr>
          <w:rFonts w:ascii="Times New Roman" w:hAnsi="Times New Roman" w:cs="Times New Roman"/>
          <w:sz w:val="24"/>
          <w:szCs w:val="24"/>
        </w:rPr>
        <w:t>annab</w:t>
      </w:r>
      <w:r w:rsidR="00561F7F" w:rsidRPr="000A1FE2">
        <w:rPr>
          <w:rFonts w:ascii="Times New Roman" w:hAnsi="Times New Roman" w:cs="Times New Roman"/>
          <w:sz w:val="24"/>
          <w:szCs w:val="24"/>
        </w:rPr>
        <w:t xml:space="preserve"> </w:t>
      </w:r>
      <w:r w:rsidR="002266C8" w:rsidRPr="000A1FE2">
        <w:rPr>
          <w:rFonts w:ascii="Times New Roman" w:hAnsi="Times New Roman" w:cs="Times New Roman"/>
          <w:sz w:val="24"/>
          <w:szCs w:val="24"/>
        </w:rPr>
        <w:t>kaitselennunduse pädev asutus välja piirangutega loa või sertifikaadi.</w:t>
      </w:r>
      <w:r w:rsidR="005F5D77" w:rsidRPr="000A1FE2">
        <w:rPr>
          <w:rFonts w:ascii="Times New Roman" w:hAnsi="Times New Roman" w:cs="Times New Roman"/>
          <w:sz w:val="24"/>
          <w:szCs w:val="24"/>
        </w:rPr>
        <w:t xml:space="preserve"> Piirangud eemaldatakse, kui on tõendatud </w:t>
      </w:r>
      <w:r w:rsidR="00757A09" w:rsidRPr="000A1FE2">
        <w:rPr>
          <w:rFonts w:ascii="Times New Roman" w:hAnsi="Times New Roman" w:cs="Times New Roman"/>
          <w:sz w:val="24"/>
          <w:szCs w:val="24"/>
        </w:rPr>
        <w:t>nõuetele vastavus</w:t>
      </w:r>
      <w:r w:rsidR="00EC6E99" w:rsidRPr="000A1FE2">
        <w:rPr>
          <w:rFonts w:ascii="Times New Roman" w:hAnsi="Times New Roman" w:cs="Times New Roman"/>
          <w:sz w:val="24"/>
          <w:szCs w:val="24"/>
        </w:rPr>
        <w:t xml:space="preserve"> ja piirangute seadmise alus on ära langenud</w:t>
      </w:r>
      <w:r w:rsidR="00757A09" w:rsidRPr="000A1FE2">
        <w:rPr>
          <w:rFonts w:ascii="Times New Roman" w:hAnsi="Times New Roman" w:cs="Times New Roman"/>
          <w:sz w:val="24"/>
          <w:szCs w:val="24"/>
        </w:rPr>
        <w:t>.</w:t>
      </w:r>
    </w:p>
    <w:p w14:paraId="116A8C37" w14:textId="77777777" w:rsidR="00F80FF2" w:rsidRPr="000A1FE2" w:rsidRDefault="00F80FF2" w:rsidP="000A1FE2">
      <w:pPr>
        <w:pStyle w:val="Vahedeta"/>
        <w:jc w:val="both"/>
        <w:rPr>
          <w:rFonts w:ascii="Times New Roman" w:hAnsi="Times New Roman" w:cs="Times New Roman"/>
          <w:sz w:val="24"/>
          <w:szCs w:val="24"/>
        </w:rPr>
      </w:pPr>
    </w:p>
    <w:p w14:paraId="4EFD8C2A" w14:textId="79F6C531" w:rsidR="00320984" w:rsidRPr="000A1FE2" w:rsidRDefault="00F80FF2"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5</w:t>
      </w:r>
      <w:r w:rsidR="00320984" w:rsidRPr="000A1FE2">
        <w:rPr>
          <w:rFonts w:ascii="Times New Roman" w:hAnsi="Times New Roman" w:cs="Times New Roman"/>
          <w:sz w:val="24"/>
          <w:szCs w:val="24"/>
        </w:rPr>
        <w:t xml:space="preserve">) Kaitselennunduse </w:t>
      </w:r>
      <w:r w:rsidRPr="000A1FE2">
        <w:rPr>
          <w:rFonts w:ascii="Times New Roman" w:hAnsi="Times New Roman" w:cs="Times New Roman"/>
          <w:sz w:val="24"/>
          <w:szCs w:val="24"/>
        </w:rPr>
        <w:t xml:space="preserve">pädev asutus </w:t>
      </w:r>
      <w:r w:rsidR="00320984" w:rsidRPr="000A1FE2">
        <w:rPr>
          <w:rFonts w:ascii="Times New Roman" w:hAnsi="Times New Roman" w:cs="Times New Roman"/>
          <w:sz w:val="24"/>
          <w:szCs w:val="24"/>
        </w:rPr>
        <w:t xml:space="preserve">teeb loa või sertifikaadi tunnustamise otsuse 30 päeva jooksul kõikide vajalike andmetega taotluse esitamisest arvates. </w:t>
      </w:r>
    </w:p>
    <w:p w14:paraId="1C01CB1C" w14:textId="77777777" w:rsidR="00B66F16" w:rsidRPr="000A1FE2" w:rsidRDefault="00B66F16" w:rsidP="000A1FE2">
      <w:pPr>
        <w:pStyle w:val="Vahedeta"/>
        <w:jc w:val="both"/>
        <w:rPr>
          <w:rFonts w:ascii="Times New Roman" w:hAnsi="Times New Roman" w:cs="Times New Roman"/>
          <w:sz w:val="24"/>
          <w:szCs w:val="24"/>
        </w:rPr>
      </w:pPr>
    </w:p>
    <w:p w14:paraId="0BD9C000" w14:textId="08BBC67C" w:rsidR="00B66F16" w:rsidRPr="000A1FE2" w:rsidRDefault="00B66F16" w:rsidP="000A1FE2">
      <w:pPr>
        <w:pStyle w:val="Vahedeta"/>
        <w:jc w:val="both"/>
        <w:rPr>
          <w:rFonts w:ascii="Times New Roman" w:hAnsi="Times New Roman" w:cs="Times New Roman"/>
          <w:sz w:val="24"/>
          <w:szCs w:val="24"/>
        </w:rPr>
      </w:pPr>
      <w:bookmarkStart w:id="32" w:name="_Hlk165414839"/>
      <w:r w:rsidRPr="000A1FE2">
        <w:rPr>
          <w:rFonts w:ascii="Times New Roman" w:hAnsi="Times New Roman" w:cs="Times New Roman"/>
          <w:b/>
          <w:sz w:val="24"/>
          <w:szCs w:val="24"/>
        </w:rPr>
        <w:t>§</w:t>
      </w:r>
      <w:r w:rsidR="0051546B" w:rsidRPr="000A1FE2">
        <w:rPr>
          <w:rFonts w:ascii="Times New Roman" w:hAnsi="Times New Roman" w:cs="Times New Roman"/>
          <w:b/>
          <w:sz w:val="24"/>
          <w:szCs w:val="24"/>
        </w:rPr>
        <w:t> 46</w:t>
      </w:r>
      <w:r w:rsidR="0051546B" w:rsidRPr="000A1FE2">
        <w:rPr>
          <w:rFonts w:ascii="Times New Roman" w:hAnsi="Times New Roman" w:cs="Times New Roman"/>
          <w:b/>
          <w:sz w:val="24"/>
          <w:szCs w:val="24"/>
          <w:vertAlign w:val="superscript"/>
        </w:rPr>
        <w:t>31</w:t>
      </w:r>
      <w:bookmarkEnd w:id="32"/>
      <w:r w:rsidRPr="000A1FE2">
        <w:rPr>
          <w:rFonts w:ascii="Times New Roman" w:hAnsi="Times New Roman" w:cs="Times New Roman"/>
          <w:b/>
          <w:sz w:val="24"/>
          <w:szCs w:val="24"/>
        </w:rPr>
        <w:t xml:space="preserve">. </w:t>
      </w:r>
      <w:r w:rsidR="00FD190D" w:rsidRPr="000A1FE2">
        <w:rPr>
          <w:rFonts w:ascii="Times New Roman" w:hAnsi="Times New Roman" w:cs="Times New Roman"/>
          <w:b/>
          <w:sz w:val="24"/>
          <w:szCs w:val="24"/>
        </w:rPr>
        <w:t>Kaitselennunduses loa või sertifikaadi t</w:t>
      </w:r>
      <w:r w:rsidRPr="000A1FE2">
        <w:rPr>
          <w:rFonts w:ascii="Times New Roman" w:hAnsi="Times New Roman" w:cs="Times New Roman"/>
          <w:b/>
          <w:sz w:val="24"/>
          <w:szCs w:val="24"/>
        </w:rPr>
        <w:t>unnustamisest keeldumine</w:t>
      </w:r>
      <w:r w:rsidR="00FD13D7" w:rsidRPr="000A1FE2">
        <w:rPr>
          <w:rFonts w:ascii="Times New Roman" w:hAnsi="Times New Roman" w:cs="Times New Roman"/>
          <w:sz w:val="24"/>
          <w:szCs w:val="24"/>
        </w:rPr>
        <w:t xml:space="preserve"> </w:t>
      </w:r>
    </w:p>
    <w:p w14:paraId="72C212A2" w14:textId="77777777" w:rsidR="0051546B" w:rsidRPr="000A1FE2" w:rsidRDefault="0051546B" w:rsidP="000A1FE2">
      <w:pPr>
        <w:pStyle w:val="Vahedeta"/>
        <w:jc w:val="both"/>
        <w:rPr>
          <w:rFonts w:ascii="Times New Roman" w:hAnsi="Times New Roman" w:cs="Times New Roman"/>
          <w:sz w:val="24"/>
          <w:szCs w:val="24"/>
        </w:rPr>
      </w:pPr>
    </w:p>
    <w:p w14:paraId="22845B4E" w14:textId="17BBBD06" w:rsidR="00B66F16" w:rsidRPr="000A1FE2" w:rsidRDefault="00C2515C" w:rsidP="000A1FE2">
      <w:pPr>
        <w:pStyle w:val="Vahedeta"/>
        <w:jc w:val="both"/>
        <w:rPr>
          <w:rFonts w:ascii="Times New Roman" w:hAnsi="Times New Roman" w:cs="Times New Roman"/>
          <w:sz w:val="24"/>
          <w:szCs w:val="24"/>
        </w:rPr>
      </w:pPr>
      <w:r w:rsidRPr="000A1FE2">
        <w:rPr>
          <w:rFonts w:ascii="Times New Roman" w:hAnsi="Times New Roman" w:cs="Times New Roman"/>
          <w:sz w:val="24"/>
          <w:szCs w:val="24"/>
        </w:rPr>
        <w:t xml:space="preserve">Kaitselennunduse pädev asutus </w:t>
      </w:r>
      <w:r w:rsidR="00B66F16" w:rsidRPr="000A1FE2">
        <w:rPr>
          <w:rFonts w:ascii="Times New Roman" w:hAnsi="Times New Roman" w:cs="Times New Roman"/>
          <w:sz w:val="24"/>
          <w:szCs w:val="24"/>
        </w:rPr>
        <w:t>keeldub loa või sertifikaadi tunnustamisest, kui</w:t>
      </w:r>
      <w:r w:rsidR="0035511C" w:rsidRPr="000A1FE2">
        <w:rPr>
          <w:rFonts w:ascii="Times New Roman" w:hAnsi="Times New Roman" w:cs="Times New Roman"/>
          <w:sz w:val="24"/>
          <w:szCs w:val="24"/>
        </w:rPr>
        <w:t xml:space="preserve"> tunnustamist taotlev</w:t>
      </w:r>
      <w:r w:rsidR="00B66F16" w:rsidRPr="000A1FE2">
        <w:rPr>
          <w:rFonts w:ascii="Times New Roman" w:hAnsi="Times New Roman" w:cs="Times New Roman"/>
          <w:sz w:val="24"/>
          <w:szCs w:val="24"/>
        </w:rPr>
        <w:t xml:space="preserve"> isik, organisatsioon, lennutreeningseade või õhusõiduk ei vasta </w:t>
      </w:r>
      <w:r w:rsidR="0051546B" w:rsidRPr="000A1FE2">
        <w:rPr>
          <w:rFonts w:ascii="Times New Roman" w:hAnsi="Times New Roman" w:cs="Times New Roman"/>
          <w:sz w:val="24"/>
          <w:szCs w:val="24"/>
        </w:rPr>
        <w:t>käesoleva seaduse § 7</w:t>
      </w:r>
      <w:r w:rsidR="0051546B" w:rsidRPr="000A1FE2">
        <w:rPr>
          <w:rFonts w:ascii="Times New Roman" w:hAnsi="Times New Roman" w:cs="Times New Roman"/>
          <w:sz w:val="24"/>
          <w:szCs w:val="24"/>
          <w:vertAlign w:val="superscript"/>
        </w:rPr>
        <w:t>2</w:t>
      </w:r>
      <w:r w:rsidR="0051546B" w:rsidRPr="000A1FE2">
        <w:rPr>
          <w:rFonts w:ascii="Times New Roman" w:hAnsi="Times New Roman" w:cs="Times New Roman"/>
          <w:sz w:val="24"/>
          <w:szCs w:val="24"/>
        </w:rPr>
        <w:t xml:space="preserve"> lõike 3 alusel kehtestatud määruses</w:t>
      </w:r>
      <w:r w:rsidR="00B66F16" w:rsidRPr="000A1FE2">
        <w:rPr>
          <w:rFonts w:ascii="Times New Roman" w:hAnsi="Times New Roman" w:cs="Times New Roman"/>
          <w:sz w:val="24"/>
          <w:szCs w:val="24"/>
        </w:rPr>
        <w:t xml:space="preserve"> või muus </w:t>
      </w:r>
      <w:r w:rsidR="00240A63" w:rsidRPr="000A1FE2">
        <w:rPr>
          <w:rFonts w:ascii="Times New Roman" w:hAnsi="Times New Roman" w:cs="Times New Roman"/>
          <w:sz w:val="24"/>
          <w:szCs w:val="24"/>
        </w:rPr>
        <w:t>õigusaktis</w:t>
      </w:r>
      <w:r w:rsidR="00B66F16" w:rsidRPr="000A1FE2">
        <w:rPr>
          <w:rFonts w:ascii="Times New Roman" w:hAnsi="Times New Roman" w:cs="Times New Roman"/>
          <w:sz w:val="24"/>
          <w:szCs w:val="24"/>
        </w:rPr>
        <w:t xml:space="preserve"> sätestatud nõuetele</w:t>
      </w:r>
      <w:r w:rsidR="00757A09" w:rsidRPr="000A1FE2">
        <w:rPr>
          <w:rFonts w:ascii="Times New Roman" w:hAnsi="Times New Roman" w:cs="Times New Roman"/>
          <w:sz w:val="24"/>
          <w:szCs w:val="24"/>
        </w:rPr>
        <w:t xml:space="preserve"> </w:t>
      </w:r>
      <w:r w:rsidR="00956043" w:rsidRPr="000A1FE2">
        <w:rPr>
          <w:rFonts w:ascii="Times New Roman" w:hAnsi="Times New Roman" w:cs="Times New Roman"/>
          <w:sz w:val="24"/>
          <w:szCs w:val="24"/>
        </w:rPr>
        <w:t>ning</w:t>
      </w:r>
      <w:r w:rsidR="00757A09" w:rsidRPr="000A1FE2">
        <w:rPr>
          <w:rFonts w:ascii="Times New Roman" w:hAnsi="Times New Roman" w:cs="Times New Roman"/>
          <w:sz w:val="24"/>
          <w:szCs w:val="24"/>
        </w:rPr>
        <w:t xml:space="preserve"> </w:t>
      </w:r>
      <w:r w:rsidR="00956043" w:rsidRPr="000A1FE2">
        <w:rPr>
          <w:rFonts w:ascii="Times New Roman" w:hAnsi="Times New Roman" w:cs="Times New Roman"/>
          <w:sz w:val="24"/>
          <w:szCs w:val="24"/>
        </w:rPr>
        <w:t xml:space="preserve">piirangutega loa või sertifikaadi välja andmine ei </w:t>
      </w:r>
      <w:r w:rsidR="0035511C" w:rsidRPr="000A1FE2">
        <w:rPr>
          <w:rFonts w:ascii="Times New Roman" w:hAnsi="Times New Roman" w:cs="Times New Roman"/>
          <w:sz w:val="24"/>
          <w:szCs w:val="24"/>
        </w:rPr>
        <w:t>ole võimalik.</w:t>
      </w:r>
    </w:p>
    <w:p w14:paraId="15D52EC8" w14:textId="1AEA7A50" w:rsidR="00300036" w:rsidRPr="000A1FE2" w:rsidRDefault="00300036" w:rsidP="000A1FE2">
      <w:pPr>
        <w:pStyle w:val="Vahedeta"/>
        <w:jc w:val="both"/>
        <w:rPr>
          <w:rFonts w:ascii="Times New Roman" w:eastAsia="Times New Roman" w:hAnsi="Times New Roman" w:cs="Times New Roman"/>
          <w:kern w:val="0"/>
          <w:sz w:val="24"/>
          <w:szCs w:val="24"/>
          <w:bdr w:val="none" w:sz="0" w:space="0" w:color="auto" w:frame="1"/>
          <w:lang w:eastAsia="et-EE"/>
          <w14:ligatures w14:val="none"/>
        </w:rPr>
      </w:pPr>
    </w:p>
    <w:p w14:paraId="3063010A" w14:textId="7376B542" w:rsidR="002E0026" w:rsidRPr="000A1FE2" w:rsidRDefault="002E0026" w:rsidP="000A1FE2">
      <w:pPr>
        <w:pStyle w:val="Vahedeta"/>
        <w:jc w:val="center"/>
        <w:rPr>
          <w:rFonts w:ascii="Times New Roman" w:eastAsia="Times New Roman" w:hAnsi="Times New Roman" w:cs="Times New Roman"/>
          <w:b/>
          <w:kern w:val="0"/>
          <w:sz w:val="24"/>
          <w:szCs w:val="24"/>
          <w:bdr w:val="none" w:sz="0" w:space="0" w:color="auto" w:frame="1"/>
          <w:lang w:eastAsia="et-EE"/>
          <w14:ligatures w14:val="none"/>
        </w:rPr>
      </w:pPr>
      <w:r w:rsidRPr="000A1FE2">
        <w:rPr>
          <w:rFonts w:ascii="Times New Roman" w:eastAsia="Times New Roman" w:hAnsi="Times New Roman" w:cs="Times New Roman"/>
          <w:b/>
          <w:kern w:val="0"/>
          <w:sz w:val="24"/>
          <w:szCs w:val="24"/>
          <w:bdr w:val="none" w:sz="0" w:space="0" w:color="auto" w:frame="1"/>
          <w:lang w:eastAsia="et-EE"/>
          <w14:ligatures w14:val="none"/>
        </w:rPr>
        <w:t>2. jagu</w:t>
      </w:r>
    </w:p>
    <w:p w14:paraId="2C14943F" w14:textId="2D16969A" w:rsidR="002E0026" w:rsidRPr="000A1FE2" w:rsidRDefault="002E0026" w:rsidP="000A1FE2">
      <w:pPr>
        <w:pStyle w:val="Vahedeta"/>
        <w:jc w:val="center"/>
        <w:rPr>
          <w:rFonts w:ascii="Times New Roman" w:eastAsia="Times New Roman" w:hAnsi="Times New Roman" w:cs="Times New Roman"/>
          <w:b/>
          <w:kern w:val="0"/>
          <w:sz w:val="24"/>
          <w:szCs w:val="24"/>
          <w:bdr w:val="none" w:sz="0" w:space="0" w:color="auto" w:frame="1"/>
          <w:lang w:eastAsia="et-EE"/>
          <w14:ligatures w14:val="none"/>
        </w:rPr>
      </w:pPr>
      <w:r w:rsidRPr="000A1FE2">
        <w:rPr>
          <w:rFonts w:ascii="Times New Roman" w:eastAsia="Times New Roman" w:hAnsi="Times New Roman" w:cs="Times New Roman"/>
          <w:b/>
          <w:kern w:val="0"/>
          <w:sz w:val="24"/>
          <w:szCs w:val="24"/>
          <w:bdr w:val="none" w:sz="0" w:space="0" w:color="auto" w:frame="1"/>
          <w:lang w:eastAsia="et-EE"/>
          <w14:ligatures w14:val="none"/>
        </w:rPr>
        <w:t xml:space="preserve">Kaitselennunduse õhusõiduki lennukõlblikkus, lennundusjulgestuse nõuded ning reisijate ja kauba vedu </w:t>
      </w:r>
    </w:p>
    <w:p w14:paraId="1910AEBA" w14:textId="77777777" w:rsidR="002E0026" w:rsidRPr="000A1FE2" w:rsidRDefault="002E0026" w:rsidP="000A1FE2">
      <w:pPr>
        <w:pStyle w:val="Vahedeta"/>
        <w:jc w:val="both"/>
        <w:rPr>
          <w:rFonts w:ascii="Times New Roman" w:eastAsia="Times New Roman" w:hAnsi="Times New Roman" w:cs="Times New Roman"/>
          <w:kern w:val="0"/>
          <w:sz w:val="24"/>
          <w:szCs w:val="24"/>
          <w:bdr w:val="none" w:sz="0" w:space="0" w:color="auto" w:frame="1"/>
          <w:lang w:eastAsia="et-EE"/>
          <w14:ligatures w14:val="none"/>
        </w:rPr>
      </w:pPr>
    </w:p>
    <w:p w14:paraId="54E255AD" w14:textId="620DA049" w:rsidR="00300036" w:rsidRPr="000A1FE2" w:rsidRDefault="00300036" w:rsidP="000A1FE2">
      <w:pPr>
        <w:pStyle w:val="Vahedeta"/>
        <w:jc w:val="both"/>
        <w:rPr>
          <w:rFonts w:ascii="Times New Roman" w:eastAsia="Times New Roman" w:hAnsi="Times New Roman" w:cs="Times New Roman"/>
          <w:b/>
          <w:kern w:val="0"/>
          <w:sz w:val="24"/>
          <w:szCs w:val="24"/>
          <w:lang w:eastAsia="et-EE"/>
          <w14:ligatures w14:val="none"/>
        </w:rPr>
      </w:pPr>
      <w:r w:rsidRPr="000A1FE2">
        <w:rPr>
          <w:rFonts w:ascii="Times New Roman" w:hAnsi="Times New Roman" w:cs="Times New Roman"/>
          <w:b/>
          <w:sz w:val="24"/>
          <w:szCs w:val="24"/>
          <w:bdr w:val="none" w:sz="0" w:space="0" w:color="auto" w:frame="1"/>
        </w:rPr>
        <w:t>§</w:t>
      </w:r>
      <w:r w:rsidR="005C1C10" w:rsidRPr="000A1FE2">
        <w:rPr>
          <w:rFonts w:ascii="Times New Roman" w:hAnsi="Times New Roman" w:cs="Times New Roman"/>
          <w:b/>
          <w:sz w:val="24"/>
          <w:szCs w:val="24"/>
          <w:bdr w:val="none" w:sz="0" w:space="0" w:color="auto" w:frame="1"/>
        </w:rPr>
        <w:t xml:space="preserve"> </w:t>
      </w:r>
      <w:r w:rsidR="002E0026" w:rsidRPr="000A1FE2">
        <w:rPr>
          <w:rFonts w:ascii="Times New Roman" w:hAnsi="Times New Roman" w:cs="Times New Roman"/>
          <w:b/>
          <w:sz w:val="24"/>
          <w:szCs w:val="24"/>
          <w:bdr w:val="none" w:sz="0" w:space="0" w:color="auto" w:frame="1"/>
        </w:rPr>
        <w:t>46</w:t>
      </w:r>
      <w:r w:rsidR="002E0026" w:rsidRPr="000A1FE2">
        <w:rPr>
          <w:rFonts w:ascii="Times New Roman" w:hAnsi="Times New Roman" w:cs="Times New Roman"/>
          <w:b/>
          <w:sz w:val="24"/>
          <w:szCs w:val="24"/>
          <w:bdr w:val="none" w:sz="0" w:space="0" w:color="auto" w:frame="1"/>
          <w:vertAlign w:val="superscript"/>
        </w:rPr>
        <w:t>32</w:t>
      </w:r>
      <w:r w:rsidRPr="000A1FE2">
        <w:rPr>
          <w:rFonts w:ascii="Times New Roman" w:eastAsia="Times New Roman" w:hAnsi="Times New Roman" w:cs="Times New Roman"/>
          <w:b/>
          <w:kern w:val="0"/>
          <w:sz w:val="24"/>
          <w:szCs w:val="24"/>
          <w:bdr w:val="none" w:sz="0" w:space="0" w:color="auto" w:frame="1"/>
          <w:lang w:eastAsia="et-EE"/>
          <w14:ligatures w14:val="none"/>
        </w:rPr>
        <w:t>.</w:t>
      </w:r>
      <w:r w:rsidR="002E0026" w:rsidRPr="000A1FE2">
        <w:rPr>
          <w:rFonts w:ascii="Times New Roman" w:eastAsia="Times New Roman" w:hAnsi="Times New Roman" w:cs="Times New Roman"/>
          <w:b/>
          <w:kern w:val="0"/>
          <w:sz w:val="24"/>
          <w:szCs w:val="24"/>
          <w:bdr w:val="none" w:sz="0" w:space="0" w:color="auto" w:frame="1"/>
          <w:lang w:eastAsia="et-EE"/>
          <w14:ligatures w14:val="none"/>
        </w:rPr>
        <w:t> </w:t>
      </w:r>
      <w:r w:rsidR="00A301EB" w:rsidRPr="000A1FE2">
        <w:rPr>
          <w:rFonts w:ascii="Times New Roman" w:eastAsia="Times New Roman" w:hAnsi="Times New Roman" w:cs="Times New Roman"/>
          <w:b/>
          <w:kern w:val="0"/>
          <w:sz w:val="24"/>
          <w:szCs w:val="24"/>
          <w:bdr w:val="none" w:sz="0" w:space="0" w:color="auto" w:frame="1"/>
          <w:lang w:eastAsia="et-EE"/>
          <w14:ligatures w14:val="none"/>
        </w:rPr>
        <w:t xml:space="preserve">Kaitselennunduse </w:t>
      </w:r>
      <w:r w:rsidR="00A301EB" w:rsidRPr="000A1FE2">
        <w:rPr>
          <w:rFonts w:ascii="Times New Roman" w:eastAsia="Times New Roman" w:hAnsi="Times New Roman" w:cs="Times New Roman"/>
          <w:b/>
          <w:kern w:val="0"/>
          <w:sz w:val="24"/>
          <w:szCs w:val="24"/>
          <w:lang w:eastAsia="et-EE"/>
          <w14:ligatures w14:val="none"/>
        </w:rPr>
        <w:t>õ</w:t>
      </w:r>
      <w:r w:rsidRPr="000A1FE2">
        <w:rPr>
          <w:rFonts w:ascii="Times New Roman" w:eastAsia="Times New Roman" w:hAnsi="Times New Roman" w:cs="Times New Roman"/>
          <w:b/>
          <w:kern w:val="0"/>
          <w:sz w:val="24"/>
          <w:szCs w:val="24"/>
          <w:lang w:eastAsia="et-EE"/>
          <w14:ligatures w14:val="none"/>
        </w:rPr>
        <w:t>husõiduki lennukõlblikkus</w:t>
      </w:r>
      <w:r w:rsidR="002A59BF" w:rsidRPr="000A1FE2">
        <w:rPr>
          <w:rFonts w:ascii="Times New Roman" w:eastAsia="Times New Roman" w:hAnsi="Times New Roman" w:cs="Times New Roman"/>
          <w:b/>
          <w:kern w:val="0"/>
          <w:sz w:val="24"/>
          <w:szCs w:val="24"/>
          <w:lang w:eastAsia="et-EE"/>
          <w14:ligatures w14:val="none"/>
        </w:rPr>
        <w:t xml:space="preserve"> ja jätkuv lennukõlblikkus</w:t>
      </w:r>
    </w:p>
    <w:p w14:paraId="5BE1B36F" w14:textId="77777777" w:rsidR="00A301EB" w:rsidRPr="000A1FE2" w:rsidRDefault="00A301EB" w:rsidP="000A1FE2">
      <w:pPr>
        <w:pStyle w:val="Vahedeta"/>
        <w:jc w:val="both"/>
        <w:rPr>
          <w:rFonts w:ascii="Times New Roman" w:eastAsia="Times New Roman" w:hAnsi="Times New Roman" w:cs="Times New Roman"/>
          <w:kern w:val="0"/>
          <w:sz w:val="24"/>
          <w:szCs w:val="24"/>
          <w:bdr w:val="none" w:sz="0" w:space="0" w:color="auto" w:frame="1"/>
          <w:lang w:eastAsia="et-EE"/>
          <w14:ligatures w14:val="none"/>
        </w:rPr>
      </w:pPr>
    </w:p>
    <w:p w14:paraId="09FDB900" w14:textId="64FE2A99" w:rsidR="00300036" w:rsidRPr="000A1FE2" w:rsidRDefault="002E0026" w:rsidP="000A1FE2">
      <w:pPr>
        <w:pStyle w:val="Vahedeta"/>
        <w:jc w:val="both"/>
        <w:rPr>
          <w:rFonts w:ascii="Times New Roman" w:eastAsia="Times New Roman" w:hAnsi="Times New Roman" w:cs="Times New Roman"/>
          <w:kern w:val="0"/>
          <w:sz w:val="24"/>
          <w:szCs w:val="24"/>
          <w:lang w:eastAsia="et-EE"/>
          <w14:ligatures w14:val="none"/>
        </w:rPr>
      </w:pPr>
      <w:r w:rsidRPr="000A1FE2">
        <w:rPr>
          <w:rFonts w:ascii="Times New Roman" w:eastAsia="Times New Roman" w:hAnsi="Times New Roman" w:cs="Times New Roman"/>
          <w:kern w:val="0"/>
          <w:sz w:val="24"/>
          <w:szCs w:val="24"/>
          <w:bdr w:val="none" w:sz="0" w:space="0" w:color="auto" w:frame="1"/>
          <w:lang w:eastAsia="et-EE"/>
          <w14:ligatures w14:val="none"/>
        </w:rPr>
        <w:t xml:space="preserve">Kaitselennunduse õhusõiduk </w:t>
      </w:r>
      <w:r w:rsidR="002A59BF" w:rsidRPr="000A1FE2">
        <w:rPr>
          <w:rFonts w:ascii="Times New Roman" w:eastAsia="Times New Roman" w:hAnsi="Times New Roman" w:cs="Times New Roman"/>
          <w:kern w:val="0"/>
          <w:sz w:val="24"/>
          <w:szCs w:val="24"/>
          <w:bdr w:val="none" w:sz="0" w:space="0" w:color="auto" w:frame="1"/>
          <w:lang w:eastAsia="et-EE"/>
          <w14:ligatures w14:val="none"/>
        </w:rPr>
        <w:t xml:space="preserve">on lennukõlblik ja jätkuvalt lennukõlblik, kui see </w:t>
      </w:r>
      <w:r w:rsidRPr="000A1FE2">
        <w:rPr>
          <w:rFonts w:ascii="Times New Roman" w:eastAsia="Times New Roman" w:hAnsi="Times New Roman" w:cs="Times New Roman"/>
          <w:kern w:val="0"/>
          <w:sz w:val="24"/>
          <w:szCs w:val="24"/>
          <w:bdr w:val="none" w:sz="0" w:space="0" w:color="auto" w:frame="1"/>
          <w:lang w:eastAsia="et-EE"/>
          <w14:ligatures w14:val="none"/>
        </w:rPr>
        <w:t>vasta</w:t>
      </w:r>
      <w:r w:rsidR="002A59BF" w:rsidRPr="000A1FE2">
        <w:rPr>
          <w:rFonts w:ascii="Times New Roman" w:eastAsia="Times New Roman" w:hAnsi="Times New Roman" w:cs="Times New Roman"/>
          <w:kern w:val="0"/>
          <w:sz w:val="24"/>
          <w:szCs w:val="24"/>
          <w:bdr w:val="none" w:sz="0" w:space="0" w:color="auto" w:frame="1"/>
          <w:lang w:eastAsia="et-EE"/>
          <w14:ligatures w14:val="none"/>
        </w:rPr>
        <w:t>b</w:t>
      </w:r>
      <w:r w:rsidRPr="000A1FE2">
        <w:rPr>
          <w:rFonts w:ascii="Times New Roman" w:eastAsia="Times New Roman" w:hAnsi="Times New Roman" w:cs="Times New Roman"/>
          <w:kern w:val="0"/>
          <w:sz w:val="24"/>
          <w:szCs w:val="24"/>
          <w:bdr w:val="none" w:sz="0" w:space="0" w:color="auto" w:frame="1"/>
          <w:lang w:eastAsia="et-EE"/>
          <w14:ligatures w14:val="none"/>
        </w:rPr>
        <w:t xml:space="preserve"> </w:t>
      </w:r>
      <w:r w:rsidR="002A59BF" w:rsidRPr="000A1FE2">
        <w:rPr>
          <w:rFonts w:ascii="Times New Roman" w:eastAsia="Times New Roman" w:hAnsi="Times New Roman" w:cs="Times New Roman"/>
          <w:kern w:val="0"/>
          <w:sz w:val="24"/>
          <w:szCs w:val="24"/>
          <w:lang w:eastAsia="et-EE"/>
          <w14:ligatures w14:val="none"/>
        </w:rPr>
        <w:t>käesoleva seaduse § 7</w:t>
      </w:r>
      <w:r w:rsidR="002A59BF" w:rsidRPr="000A1FE2">
        <w:rPr>
          <w:rFonts w:ascii="Times New Roman" w:eastAsia="Times New Roman" w:hAnsi="Times New Roman" w:cs="Times New Roman"/>
          <w:kern w:val="0"/>
          <w:sz w:val="24"/>
          <w:szCs w:val="24"/>
          <w:vertAlign w:val="superscript"/>
          <w:lang w:eastAsia="et-EE"/>
          <w14:ligatures w14:val="none"/>
        </w:rPr>
        <w:t>2</w:t>
      </w:r>
      <w:r w:rsidR="002A59BF" w:rsidRPr="000A1FE2">
        <w:rPr>
          <w:rFonts w:ascii="Times New Roman" w:eastAsia="Times New Roman" w:hAnsi="Times New Roman" w:cs="Times New Roman"/>
          <w:kern w:val="0"/>
          <w:sz w:val="24"/>
          <w:szCs w:val="24"/>
          <w:lang w:eastAsia="et-EE"/>
          <w14:ligatures w14:val="none"/>
        </w:rPr>
        <w:t xml:space="preserve"> lõike 3 alusel kehtestatud määrusega</w:t>
      </w:r>
      <w:r w:rsidR="002A59BF" w:rsidRPr="000A1FE2" w:rsidDel="002A59BF">
        <w:rPr>
          <w:rFonts w:ascii="Times New Roman" w:eastAsia="Times New Roman" w:hAnsi="Times New Roman" w:cs="Times New Roman"/>
          <w:kern w:val="0"/>
          <w:sz w:val="24"/>
          <w:szCs w:val="24"/>
          <w:bdr w:val="none" w:sz="0" w:space="0" w:color="auto" w:frame="1"/>
          <w:lang w:eastAsia="et-EE"/>
          <w14:ligatures w14:val="none"/>
        </w:rPr>
        <w:t xml:space="preserve"> </w:t>
      </w:r>
      <w:r w:rsidR="002A59BF" w:rsidRPr="000A1FE2">
        <w:rPr>
          <w:rFonts w:ascii="Times New Roman" w:eastAsia="Times New Roman" w:hAnsi="Times New Roman" w:cs="Times New Roman"/>
          <w:kern w:val="0"/>
          <w:sz w:val="24"/>
          <w:szCs w:val="24"/>
          <w:bdr w:val="none" w:sz="0" w:space="0" w:color="auto" w:frame="1"/>
          <w:lang w:eastAsia="et-EE"/>
          <w14:ligatures w14:val="none"/>
        </w:rPr>
        <w:t xml:space="preserve">kehtestatud õhusõiduki </w:t>
      </w:r>
      <w:r w:rsidRPr="000A1FE2">
        <w:rPr>
          <w:rFonts w:ascii="Times New Roman" w:eastAsia="Times New Roman" w:hAnsi="Times New Roman" w:cs="Times New Roman"/>
          <w:kern w:val="0"/>
          <w:sz w:val="24"/>
          <w:szCs w:val="24"/>
          <w:bdr w:val="none" w:sz="0" w:space="0" w:color="auto" w:frame="1"/>
          <w:lang w:eastAsia="et-EE"/>
          <w14:ligatures w14:val="none"/>
        </w:rPr>
        <w:t xml:space="preserve">lennukõlblikkuse </w:t>
      </w:r>
      <w:r w:rsidR="002A59BF" w:rsidRPr="000A1FE2">
        <w:rPr>
          <w:rFonts w:ascii="Times New Roman" w:eastAsia="Times New Roman" w:hAnsi="Times New Roman" w:cs="Times New Roman"/>
          <w:kern w:val="0"/>
          <w:sz w:val="24"/>
          <w:szCs w:val="24"/>
          <w:bdr w:val="none" w:sz="0" w:space="0" w:color="auto" w:frame="1"/>
          <w:lang w:eastAsia="et-EE"/>
          <w14:ligatures w14:val="none"/>
        </w:rPr>
        <w:t xml:space="preserve">ja </w:t>
      </w:r>
      <w:r w:rsidR="002A59BF" w:rsidRPr="000A1FE2">
        <w:rPr>
          <w:rFonts w:ascii="Times New Roman" w:eastAsia="Times New Roman" w:hAnsi="Times New Roman" w:cs="Times New Roman"/>
          <w:kern w:val="0"/>
          <w:sz w:val="24"/>
          <w:szCs w:val="24"/>
          <w:lang w:eastAsia="et-EE"/>
          <w14:ligatures w14:val="none"/>
        </w:rPr>
        <w:t xml:space="preserve">jätkuva lennukõlblikkuse </w:t>
      </w:r>
      <w:r w:rsidRPr="000A1FE2">
        <w:rPr>
          <w:rFonts w:ascii="Times New Roman" w:eastAsia="Times New Roman" w:hAnsi="Times New Roman" w:cs="Times New Roman"/>
          <w:kern w:val="0"/>
          <w:sz w:val="24"/>
          <w:szCs w:val="24"/>
          <w:bdr w:val="none" w:sz="0" w:space="0" w:color="auto" w:frame="1"/>
          <w:lang w:eastAsia="et-EE"/>
          <w14:ligatures w14:val="none"/>
        </w:rPr>
        <w:t>nõuetele, mida tõenda</w:t>
      </w:r>
      <w:r w:rsidR="002A59BF" w:rsidRPr="000A1FE2">
        <w:rPr>
          <w:rFonts w:ascii="Times New Roman" w:eastAsia="Times New Roman" w:hAnsi="Times New Roman" w:cs="Times New Roman"/>
          <w:kern w:val="0"/>
          <w:sz w:val="24"/>
          <w:szCs w:val="24"/>
          <w:bdr w:val="none" w:sz="0" w:space="0" w:color="auto" w:frame="1"/>
          <w:lang w:eastAsia="et-EE"/>
          <w14:ligatures w14:val="none"/>
        </w:rPr>
        <w:t>vad kaitselennunduse pädeva asutuse</w:t>
      </w:r>
      <w:r w:rsidRPr="000A1FE2">
        <w:rPr>
          <w:rFonts w:ascii="Times New Roman" w:eastAsia="Times New Roman" w:hAnsi="Times New Roman" w:cs="Times New Roman"/>
          <w:kern w:val="0"/>
          <w:sz w:val="24"/>
          <w:szCs w:val="24"/>
          <w:bdr w:val="none" w:sz="0" w:space="0" w:color="auto" w:frame="1"/>
          <w:lang w:eastAsia="et-EE"/>
          <w14:ligatures w14:val="none"/>
        </w:rPr>
        <w:t xml:space="preserve"> välja antud õ</w:t>
      </w:r>
      <w:r w:rsidR="00300036" w:rsidRPr="000A1FE2">
        <w:rPr>
          <w:rFonts w:ascii="Times New Roman" w:eastAsia="Times New Roman" w:hAnsi="Times New Roman" w:cs="Times New Roman"/>
          <w:kern w:val="0"/>
          <w:sz w:val="24"/>
          <w:szCs w:val="24"/>
          <w:lang w:eastAsia="et-EE"/>
          <w14:ligatures w14:val="none"/>
        </w:rPr>
        <w:t>husõiduki lennukõlblikkuse sertifikaat</w:t>
      </w:r>
      <w:r w:rsidR="002A59BF" w:rsidRPr="000A1FE2">
        <w:rPr>
          <w:rFonts w:ascii="Times New Roman" w:eastAsia="Times New Roman" w:hAnsi="Times New Roman" w:cs="Times New Roman"/>
          <w:kern w:val="0"/>
          <w:sz w:val="24"/>
          <w:szCs w:val="24"/>
          <w:lang w:eastAsia="et-EE"/>
          <w14:ligatures w14:val="none"/>
        </w:rPr>
        <w:t>,</w:t>
      </w:r>
      <w:r w:rsidR="00300036" w:rsidRPr="000A1FE2">
        <w:rPr>
          <w:rFonts w:ascii="Times New Roman" w:eastAsia="Times New Roman" w:hAnsi="Times New Roman" w:cs="Times New Roman"/>
          <w:kern w:val="0"/>
          <w:sz w:val="24"/>
          <w:szCs w:val="24"/>
          <w:lang w:eastAsia="et-EE"/>
          <w14:ligatures w14:val="none"/>
        </w:rPr>
        <w:t xml:space="preserve"> piiratud lennukõlblikkuse sertifikaat</w:t>
      </w:r>
      <w:r w:rsidR="002A59BF" w:rsidRPr="000A1FE2">
        <w:rPr>
          <w:rFonts w:ascii="Times New Roman" w:eastAsia="Times New Roman" w:hAnsi="Times New Roman" w:cs="Times New Roman"/>
          <w:kern w:val="0"/>
          <w:sz w:val="24"/>
          <w:szCs w:val="24"/>
          <w:lang w:eastAsia="et-EE"/>
          <w14:ligatures w14:val="none"/>
        </w:rPr>
        <w:t xml:space="preserve"> või lennukõlblikkuse kontrolli sertifikaat</w:t>
      </w:r>
      <w:r w:rsidR="00300036" w:rsidRPr="000A1FE2">
        <w:rPr>
          <w:rFonts w:ascii="Times New Roman" w:eastAsia="Times New Roman" w:hAnsi="Times New Roman" w:cs="Times New Roman"/>
          <w:kern w:val="0"/>
          <w:sz w:val="24"/>
          <w:szCs w:val="24"/>
          <w:lang w:eastAsia="et-EE"/>
          <w14:ligatures w14:val="none"/>
        </w:rPr>
        <w:t>.</w:t>
      </w:r>
    </w:p>
    <w:p w14:paraId="2E57F9E5" w14:textId="0FEF0DE0" w:rsidR="00246E31" w:rsidRPr="000A1FE2" w:rsidRDefault="00246E31" w:rsidP="000A1FE2">
      <w:pPr>
        <w:pStyle w:val="Vahedeta"/>
        <w:jc w:val="both"/>
        <w:rPr>
          <w:rFonts w:ascii="Times New Roman" w:hAnsi="Times New Roman" w:cs="Times New Roman"/>
          <w:sz w:val="24"/>
          <w:szCs w:val="24"/>
        </w:rPr>
      </w:pPr>
    </w:p>
    <w:p w14:paraId="61325F57" w14:textId="1B97F661" w:rsidR="000D3B00" w:rsidRPr="000A1FE2" w:rsidRDefault="000D3B00" w:rsidP="000A1FE2">
      <w:pPr>
        <w:pStyle w:val="Vahedeta"/>
        <w:jc w:val="both"/>
        <w:rPr>
          <w:rFonts w:ascii="Times New Roman" w:eastAsia="Times New Roman" w:hAnsi="Times New Roman" w:cs="Times New Roman"/>
          <w:b/>
          <w:kern w:val="0"/>
          <w:sz w:val="24"/>
          <w:szCs w:val="24"/>
          <w:lang w:eastAsia="et-EE"/>
          <w14:ligatures w14:val="none"/>
        </w:rPr>
      </w:pPr>
      <w:r w:rsidRPr="000A1FE2">
        <w:rPr>
          <w:rFonts w:ascii="Times New Roman" w:eastAsia="Times New Roman" w:hAnsi="Times New Roman" w:cs="Times New Roman"/>
          <w:b/>
          <w:kern w:val="0"/>
          <w:sz w:val="24"/>
          <w:szCs w:val="24"/>
          <w:bdr w:val="none" w:sz="0" w:space="0" w:color="auto" w:frame="1"/>
          <w:lang w:eastAsia="et-EE"/>
          <w14:ligatures w14:val="none"/>
        </w:rPr>
        <w:t>§ </w:t>
      </w:r>
      <w:r w:rsidRPr="000A1FE2">
        <w:rPr>
          <w:rFonts w:ascii="Times New Roman" w:hAnsi="Times New Roman" w:cs="Times New Roman"/>
          <w:b/>
          <w:sz w:val="24"/>
          <w:szCs w:val="24"/>
          <w:bdr w:val="none" w:sz="0" w:space="0" w:color="auto" w:frame="1"/>
        </w:rPr>
        <w:t>46</w:t>
      </w:r>
      <w:r w:rsidRPr="000A1FE2">
        <w:rPr>
          <w:rFonts w:ascii="Times New Roman" w:hAnsi="Times New Roman" w:cs="Times New Roman"/>
          <w:b/>
          <w:sz w:val="24"/>
          <w:szCs w:val="24"/>
          <w:bdr w:val="none" w:sz="0" w:space="0" w:color="auto" w:frame="1"/>
          <w:vertAlign w:val="superscript"/>
        </w:rPr>
        <w:t>33</w:t>
      </w:r>
      <w:r w:rsidRPr="000A1FE2">
        <w:rPr>
          <w:rFonts w:ascii="Times New Roman" w:eastAsia="Times New Roman" w:hAnsi="Times New Roman" w:cs="Times New Roman"/>
          <w:b/>
          <w:kern w:val="0"/>
          <w:sz w:val="24"/>
          <w:szCs w:val="24"/>
          <w:bdr w:val="none" w:sz="0" w:space="0" w:color="auto" w:frame="1"/>
          <w:lang w:eastAsia="et-EE"/>
          <w14:ligatures w14:val="none"/>
        </w:rPr>
        <w:t>.  Kaitselennunduse l</w:t>
      </w:r>
      <w:r w:rsidRPr="000A1FE2">
        <w:rPr>
          <w:rFonts w:ascii="Times New Roman" w:eastAsia="Times New Roman" w:hAnsi="Times New Roman" w:cs="Times New Roman"/>
          <w:b/>
          <w:kern w:val="0"/>
          <w:sz w:val="24"/>
          <w:szCs w:val="24"/>
          <w:lang w:eastAsia="et-EE"/>
          <w14:ligatures w14:val="none"/>
        </w:rPr>
        <w:t>ennundusjulgestuse nõuete kohaldamine</w:t>
      </w:r>
    </w:p>
    <w:p w14:paraId="5436F071" w14:textId="77777777" w:rsidR="000D3B00" w:rsidRPr="000A1FE2" w:rsidRDefault="000D3B00" w:rsidP="000A1FE2">
      <w:pPr>
        <w:pStyle w:val="Vahedeta"/>
        <w:jc w:val="both"/>
        <w:rPr>
          <w:rFonts w:ascii="Times New Roman" w:eastAsia="Times New Roman" w:hAnsi="Times New Roman" w:cs="Times New Roman"/>
          <w:kern w:val="0"/>
          <w:sz w:val="24"/>
          <w:szCs w:val="24"/>
          <w:bdr w:val="none" w:sz="0" w:space="0" w:color="auto" w:frame="1"/>
          <w:lang w:eastAsia="et-EE"/>
          <w14:ligatures w14:val="none"/>
        </w:rPr>
      </w:pPr>
    </w:p>
    <w:p w14:paraId="64807727" w14:textId="1F701E38" w:rsidR="000D3B00" w:rsidRPr="000A1FE2" w:rsidRDefault="000D3B00" w:rsidP="000A1FE2">
      <w:pPr>
        <w:pStyle w:val="Vahedeta"/>
        <w:jc w:val="both"/>
        <w:rPr>
          <w:rFonts w:ascii="Times New Roman" w:eastAsia="Times New Roman" w:hAnsi="Times New Roman" w:cs="Times New Roman"/>
          <w:kern w:val="0"/>
          <w:sz w:val="24"/>
          <w:szCs w:val="24"/>
          <w:lang w:eastAsia="et-EE"/>
          <w14:ligatures w14:val="none"/>
        </w:rPr>
      </w:pPr>
      <w:r w:rsidRPr="000A1FE2">
        <w:rPr>
          <w:rFonts w:ascii="Times New Roman" w:eastAsia="Times New Roman" w:hAnsi="Times New Roman" w:cs="Times New Roman"/>
          <w:kern w:val="0"/>
          <w:sz w:val="24"/>
          <w:szCs w:val="24"/>
          <w:lang w:eastAsia="et-EE"/>
          <w14:ligatures w14:val="none"/>
        </w:rPr>
        <w:t>(1) Käesolevas peatükis sätestatud lennundusjulgestuse, sealhulgas lennueelse julgestuskontrolli nõudeid kohaldatakse ainult Kaitseväe ja Kaitseliidu kasutuses oleva lennuvälja ja kopteriväljaku ning mehitamata õhusõiduki juhtimiskeskuse suhtes.</w:t>
      </w:r>
    </w:p>
    <w:p w14:paraId="2BC92823" w14:textId="77777777" w:rsidR="000D3B00" w:rsidRPr="000A1FE2" w:rsidRDefault="000D3B00" w:rsidP="000A1FE2">
      <w:pPr>
        <w:pStyle w:val="Vahedeta"/>
        <w:jc w:val="both"/>
        <w:rPr>
          <w:rFonts w:ascii="Times New Roman" w:eastAsia="Times New Roman" w:hAnsi="Times New Roman" w:cs="Times New Roman"/>
          <w:kern w:val="0"/>
          <w:sz w:val="24"/>
          <w:szCs w:val="24"/>
          <w:lang w:eastAsia="et-EE"/>
          <w14:ligatures w14:val="none"/>
        </w:rPr>
      </w:pPr>
    </w:p>
    <w:p w14:paraId="1CAFCE3D" w14:textId="77777777" w:rsidR="00AC13AA" w:rsidRPr="000A1FE2" w:rsidRDefault="00AC13AA" w:rsidP="000A1FE2">
      <w:pPr>
        <w:pStyle w:val="Vahedeta"/>
        <w:jc w:val="both"/>
        <w:rPr>
          <w:rFonts w:ascii="Times New Roman" w:eastAsia="Times New Roman" w:hAnsi="Times New Roman" w:cs="Times New Roman"/>
          <w:kern w:val="0"/>
          <w:sz w:val="24"/>
          <w:szCs w:val="24"/>
          <w:lang w:eastAsia="et-EE"/>
          <w14:ligatures w14:val="none"/>
        </w:rPr>
      </w:pPr>
      <w:r w:rsidRPr="000A1FE2">
        <w:rPr>
          <w:rFonts w:ascii="Times New Roman" w:eastAsia="Times New Roman" w:hAnsi="Times New Roman" w:cs="Times New Roman"/>
          <w:kern w:val="0"/>
          <w:sz w:val="24"/>
          <w:szCs w:val="24"/>
          <w:lang w:eastAsia="et-EE"/>
          <w14:ligatures w14:val="none"/>
        </w:rPr>
        <w:t>(2) Kaitselennunduse lennundusjulgestusnõuded sätestatakse käesoleva seaduse § 7</w:t>
      </w:r>
      <w:r w:rsidRPr="000A1FE2">
        <w:rPr>
          <w:rFonts w:ascii="Times New Roman" w:eastAsia="Times New Roman" w:hAnsi="Times New Roman" w:cs="Times New Roman"/>
          <w:kern w:val="0"/>
          <w:sz w:val="24"/>
          <w:szCs w:val="24"/>
          <w:vertAlign w:val="superscript"/>
          <w:lang w:eastAsia="et-EE"/>
          <w14:ligatures w14:val="none"/>
        </w:rPr>
        <w:t>2</w:t>
      </w:r>
      <w:r w:rsidRPr="000A1FE2">
        <w:rPr>
          <w:rFonts w:ascii="Times New Roman" w:eastAsia="Times New Roman" w:hAnsi="Times New Roman" w:cs="Times New Roman"/>
          <w:kern w:val="0"/>
          <w:sz w:val="24"/>
          <w:szCs w:val="24"/>
          <w:lang w:eastAsia="et-EE"/>
          <w14:ligatures w14:val="none"/>
        </w:rPr>
        <w:t xml:space="preserve"> lõike 3 alusel kehtestatud määruses ning need peavad olema kooskõlas käesoleva seaduse § 46</w:t>
      </w:r>
      <w:r w:rsidRPr="000A1FE2">
        <w:rPr>
          <w:rFonts w:ascii="Times New Roman" w:eastAsia="Times New Roman" w:hAnsi="Times New Roman" w:cs="Times New Roman"/>
          <w:kern w:val="0"/>
          <w:sz w:val="24"/>
          <w:szCs w:val="24"/>
          <w:vertAlign w:val="superscript"/>
          <w:lang w:eastAsia="et-EE"/>
          <w14:ligatures w14:val="none"/>
        </w:rPr>
        <w:t>2</w:t>
      </w:r>
      <w:r w:rsidRPr="000A1FE2">
        <w:rPr>
          <w:rFonts w:ascii="Times New Roman" w:eastAsia="Times New Roman" w:hAnsi="Times New Roman" w:cs="Times New Roman"/>
          <w:kern w:val="0"/>
          <w:sz w:val="24"/>
          <w:szCs w:val="24"/>
          <w:lang w:eastAsia="et-EE"/>
          <w14:ligatures w14:val="none"/>
        </w:rPr>
        <w:t xml:space="preserve"> lõikes 2 sätestatu ja Kaitseväe korralduse seaduses julgeolekualale kehtestatud nõuetega.</w:t>
      </w:r>
    </w:p>
    <w:p w14:paraId="68F950E5" w14:textId="77777777" w:rsidR="000D3B00" w:rsidRPr="000A1FE2" w:rsidRDefault="000D3B00" w:rsidP="000A1FE2">
      <w:pPr>
        <w:pStyle w:val="Vahedeta"/>
        <w:jc w:val="both"/>
        <w:rPr>
          <w:rFonts w:ascii="Times New Roman" w:hAnsi="Times New Roman" w:cs="Times New Roman"/>
          <w:sz w:val="24"/>
          <w:szCs w:val="24"/>
        </w:rPr>
      </w:pPr>
    </w:p>
    <w:p w14:paraId="3B6D5B57" w14:textId="69EEE1E4" w:rsidR="0071176F" w:rsidRPr="000A1FE2" w:rsidRDefault="0071176F" w:rsidP="000A1FE2">
      <w:pPr>
        <w:pStyle w:val="Vahedeta"/>
        <w:jc w:val="both"/>
        <w:rPr>
          <w:rFonts w:ascii="Times New Roman" w:eastAsia="Times New Roman" w:hAnsi="Times New Roman" w:cs="Times New Roman"/>
          <w:b/>
          <w:kern w:val="0"/>
          <w:sz w:val="24"/>
          <w:szCs w:val="24"/>
          <w:lang w:eastAsia="et-EE"/>
          <w14:ligatures w14:val="none"/>
        </w:rPr>
      </w:pPr>
      <w:r w:rsidRPr="000A1FE2">
        <w:rPr>
          <w:rFonts w:ascii="Times New Roman" w:eastAsia="Times New Roman" w:hAnsi="Times New Roman" w:cs="Times New Roman"/>
          <w:b/>
          <w:kern w:val="0"/>
          <w:sz w:val="24"/>
          <w:szCs w:val="24"/>
          <w:bdr w:val="none" w:sz="0" w:space="0" w:color="auto" w:frame="1"/>
          <w:lang w:eastAsia="et-EE"/>
          <w14:ligatures w14:val="none"/>
        </w:rPr>
        <w:t xml:space="preserve">§ </w:t>
      </w:r>
      <w:r w:rsidR="000D3B00" w:rsidRPr="000A1FE2">
        <w:rPr>
          <w:rFonts w:ascii="Times New Roman" w:hAnsi="Times New Roman" w:cs="Times New Roman"/>
          <w:b/>
          <w:sz w:val="24"/>
          <w:szCs w:val="24"/>
          <w:bdr w:val="none" w:sz="0" w:space="0" w:color="auto" w:frame="1"/>
        </w:rPr>
        <w:t>46</w:t>
      </w:r>
      <w:r w:rsidR="000D3B00" w:rsidRPr="000A1FE2">
        <w:rPr>
          <w:rFonts w:ascii="Times New Roman" w:hAnsi="Times New Roman" w:cs="Times New Roman"/>
          <w:b/>
          <w:sz w:val="24"/>
          <w:szCs w:val="24"/>
          <w:bdr w:val="none" w:sz="0" w:space="0" w:color="auto" w:frame="1"/>
          <w:vertAlign w:val="superscript"/>
        </w:rPr>
        <w:t>34</w:t>
      </w:r>
      <w:r w:rsidRPr="000A1FE2">
        <w:rPr>
          <w:rFonts w:ascii="Times New Roman" w:eastAsia="Times New Roman" w:hAnsi="Times New Roman" w:cs="Times New Roman"/>
          <w:b/>
          <w:kern w:val="0"/>
          <w:sz w:val="24"/>
          <w:szCs w:val="24"/>
          <w:bdr w:val="none" w:sz="0" w:space="0" w:color="auto" w:frame="1"/>
          <w:lang w:eastAsia="et-EE"/>
          <w14:ligatures w14:val="none"/>
        </w:rPr>
        <w:t>.</w:t>
      </w:r>
      <w:bookmarkStart w:id="33" w:name="para55"/>
      <w:r w:rsidRPr="000A1FE2">
        <w:rPr>
          <w:rFonts w:ascii="Times New Roman" w:eastAsia="Times New Roman" w:hAnsi="Times New Roman" w:cs="Times New Roman"/>
          <w:b/>
          <w:kern w:val="0"/>
          <w:sz w:val="24"/>
          <w:szCs w:val="24"/>
          <w:bdr w:val="none" w:sz="0" w:space="0" w:color="auto" w:frame="1"/>
          <w:lang w:eastAsia="et-EE"/>
          <w14:ligatures w14:val="none"/>
        </w:rPr>
        <w:t> </w:t>
      </w:r>
      <w:bookmarkEnd w:id="33"/>
      <w:r w:rsidRPr="000A1FE2">
        <w:rPr>
          <w:rFonts w:ascii="Times New Roman" w:eastAsia="Times New Roman" w:hAnsi="Times New Roman" w:cs="Times New Roman"/>
          <w:b/>
          <w:kern w:val="0"/>
          <w:sz w:val="24"/>
          <w:szCs w:val="24"/>
          <w:lang w:eastAsia="et-EE"/>
          <w14:ligatures w14:val="none"/>
        </w:rPr>
        <w:t>Reisijate</w:t>
      </w:r>
      <w:r w:rsidR="00145EDC" w:rsidRPr="000A1FE2">
        <w:rPr>
          <w:rFonts w:ascii="Times New Roman" w:eastAsia="Times New Roman" w:hAnsi="Times New Roman" w:cs="Times New Roman"/>
          <w:b/>
          <w:kern w:val="0"/>
          <w:sz w:val="24"/>
          <w:szCs w:val="24"/>
          <w:lang w:eastAsia="et-EE"/>
          <w14:ligatures w14:val="none"/>
        </w:rPr>
        <w:t xml:space="preserve"> ja kauba</w:t>
      </w:r>
      <w:r w:rsidR="00E02071">
        <w:rPr>
          <w:rFonts w:ascii="Times New Roman" w:eastAsia="Times New Roman" w:hAnsi="Times New Roman" w:cs="Times New Roman"/>
          <w:b/>
          <w:kern w:val="0"/>
          <w:sz w:val="24"/>
          <w:szCs w:val="24"/>
          <w:lang w:eastAsia="et-EE"/>
          <w14:ligatures w14:val="none"/>
        </w:rPr>
        <w:t xml:space="preserve"> </w:t>
      </w:r>
      <w:r w:rsidRPr="000A1FE2">
        <w:rPr>
          <w:rFonts w:ascii="Times New Roman" w:eastAsia="Times New Roman" w:hAnsi="Times New Roman" w:cs="Times New Roman"/>
          <w:b/>
          <w:kern w:val="0"/>
          <w:sz w:val="24"/>
          <w:szCs w:val="24"/>
          <w:lang w:eastAsia="et-EE"/>
          <w14:ligatures w14:val="none"/>
        </w:rPr>
        <w:t xml:space="preserve">vedu </w:t>
      </w:r>
    </w:p>
    <w:p w14:paraId="5C319AA7" w14:textId="77777777" w:rsidR="002600D6" w:rsidRPr="000A1FE2" w:rsidRDefault="002600D6" w:rsidP="000A1FE2">
      <w:pPr>
        <w:pStyle w:val="Vahedeta"/>
        <w:jc w:val="both"/>
        <w:rPr>
          <w:rFonts w:ascii="Times New Roman" w:eastAsia="Times New Roman" w:hAnsi="Times New Roman" w:cs="Times New Roman"/>
          <w:kern w:val="0"/>
          <w:sz w:val="24"/>
          <w:szCs w:val="24"/>
          <w:lang w:eastAsia="et-EE"/>
          <w14:ligatures w14:val="none"/>
        </w:rPr>
      </w:pPr>
    </w:p>
    <w:p w14:paraId="6E1931F8" w14:textId="4CBF351A" w:rsidR="00D463DC" w:rsidRPr="000A1FE2" w:rsidRDefault="005B0C2E" w:rsidP="000A1FE2">
      <w:pPr>
        <w:pStyle w:val="Vahedeta"/>
        <w:jc w:val="both"/>
        <w:rPr>
          <w:rFonts w:ascii="Times New Roman" w:eastAsia="Times New Roman" w:hAnsi="Times New Roman" w:cs="Times New Roman"/>
          <w:kern w:val="0"/>
          <w:sz w:val="24"/>
          <w:szCs w:val="24"/>
          <w:lang w:eastAsia="et-EE"/>
          <w14:ligatures w14:val="none"/>
        </w:rPr>
      </w:pPr>
      <w:r w:rsidRPr="000A1FE2">
        <w:rPr>
          <w:rFonts w:ascii="Times New Roman" w:eastAsia="Times New Roman" w:hAnsi="Times New Roman" w:cs="Times New Roman"/>
          <w:kern w:val="0"/>
          <w:sz w:val="24"/>
          <w:szCs w:val="24"/>
          <w:lang w:eastAsia="et-EE"/>
          <w14:ligatures w14:val="none"/>
        </w:rPr>
        <w:t>Reisijate</w:t>
      </w:r>
      <w:r w:rsidR="00257B76" w:rsidRPr="000A1FE2">
        <w:rPr>
          <w:rFonts w:ascii="Times New Roman" w:eastAsia="Times New Roman" w:hAnsi="Times New Roman" w:cs="Times New Roman"/>
          <w:kern w:val="0"/>
          <w:sz w:val="24"/>
          <w:szCs w:val="24"/>
          <w:lang w:eastAsia="et-EE"/>
          <w14:ligatures w14:val="none"/>
        </w:rPr>
        <w:t xml:space="preserve"> ja kauba</w:t>
      </w:r>
      <w:r w:rsidR="00E02071">
        <w:rPr>
          <w:rFonts w:ascii="Times New Roman" w:eastAsia="Times New Roman" w:hAnsi="Times New Roman" w:cs="Times New Roman"/>
          <w:kern w:val="0"/>
          <w:sz w:val="24"/>
          <w:szCs w:val="24"/>
          <w:lang w:eastAsia="et-EE"/>
          <w14:ligatures w14:val="none"/>
        </w:rPr>
        <w:t xml:space="preserve"> </w:t>
      </w:r>
      <w:r w:rsidRPr="000A1FE2">
        <w:rPr>
          <w:rFonts w:ascii="Times New Roman" w:eastAsia="Times New Roman" w:hAnsi="Times New Roman" w:cs="Times New Roman"/>
          <w:kern w:val="0"/>
          <w:sz w:val="24"/>
          <w:szCs w:val="24"/>
          <w:lang w:eastAsia="et-EE"/>
          <w14:ligatures w14:val="none"/>
        </w:rPr>
        <w:t xml:space="preserve">veo nõuded </w:t>
      </w:r>
      <w:r w:rsidR="00257B76" w:rsidRPr="000A1FE2">
        <w:rPr>
          <w:rFonts w:ascii="Times New Roman" w:eastAsia="Times New Roman" w:hAnsi="Times New Roman" w:cs="Times New Roman"/>
          <w:kern w:val="0"/>
          <w:sz w:val="24"/>
          <w:szCs w:val="24"/>
          <w:lang w:eastAsia="et-EE"/>
          <w14:ligatures w14:val="none"/>
        </w:rPr>
        <w:t>ning</w:t>
      </w:r>
      <w:r w:rsidRPr="000A1FE2">
        <w:rPr>
          <w:rFonts w:ascii="Times New Roman" w:eastAsia="Times New Roman" w:hAnsi="Times New Roman" w:cs="Times New Roman"/>
          <w:kern w:val="0"/>
          <w:sz w:val="24"/>
          <w:szCs w:val="24"/>
          <w:lang w:eastAsia="et-EE"/>
          <w14:ligatures w14:val="none"/>
        </w:rPr>
        <w:t xml:space="preserve"> reisijate</w:t>
      </w:r>
      <w:r w:rsidR="00257B76" w:rsidRPr="000A1FE2">
        <w:rPr>
          <w:rFonts w:ascii="Times New Roman" w:eastAsia="Times New Roman" w:hAnsi="Times New Roman" w:cs="Times New Roman"/>
          <w:kern w:val="0"/>
          <w:sz w:val="24"/>
          <w:szCs w:val="24"/>
          <w:lang w:eastAsia="et-EE"/>
          <w14:ligatures w14:val="none"/>
        </w:rPr>
        <w:t xml:space="preserve"> ja kauba koosvedamise nõuded</w:t>
      </w:r>
      <w:r w:rsidR="0059135E" w:rsidRPr="000A1FE2">
        <w:rPr>
          <w:rFonts w:ascii="Times New Roman" w:eastAsia="Times New Roman" w:hAnsi="Times New Roman" w:cs="Times New Roman"/>
          <w:kern w:val="0"/>
          <w:sz w:val="24"/>
          <w:szCs w:val="24"/>
          <w:lang w:eastAsia="et-EE"/>
          <w14:ligatures w14:val="none"/>
        </w:rPr>
        <w:t xml:space="preserve"> </w:t>
      </w:r>
      <w:r w:rsidR="00053080" w:rsidRPr="000A1FE2">
        <w:rPr>
          <w:rFonts w:ascii="Times New Roman" w:eastAsia="Times New Roman" w:hAnsi="Times New Roman" w:cs="Times New Roman"/>
          <w:kern w:val="0"/>
          <w:sz w:val="24"/>
          <w:szCs w:val="24"/>
          <w:lang w:eastAsia="et-EE"/>
          <w14:ligatures w14:val="none"/>
        </w:rPr>
        <w:t xml:space="preserve">Kaitseministeeriumi valitsemisala asutuse </w:t>
      </w:r>
      <w:r w:rsidR="0059135E" w:rsidRPr="000A1FE2">
        <w:rPr>
          <w:rFonts w:ascii="Times New Roman" w:eastAsia="Times New Roman" w:hAnsi="Times New Roman" w:cs="Times New Roman"/>
          <w:kern w:val="0"/>
          <w:sz w:val="24"/>
          <w:szCs w:val="24"/>
          <w:lang w:eastAsia="et-EE"/>
          <w14:ligatures w14:val="none"/>
        </w:rPr>
        <w:t>ja Kaitseliidu ülesannete täitmiseks</w:t>
      </w:r>
      <w:r w:rsidR="00584475" w:rsidRPr="000A1FE2">
        <w:rPr>
          <w:rFonts w:ascii="Times New Roman" w:eastAsia="Times New Roman" w:hAnsi="Times New Roman" w:cs="Times New Roman"/>
          <w:kern w:val="0"/>
          <w:sz w:val="24"/>
          <w:szCs w:val="24"/>
          <w:lang w:eastAsia="et-EE"/>
          <w14:ligatures w14:val="none"/>
        </w:rPr>
        <w:t xml:space="preserve"> </w:t>
      </w:r>
      <w:r w:rsidR="00257B76" w:rsidRPr="000A1FE2">
        <w:rPr>
          <w:rFonts w:ascii="Times New Roman" w:eastAsia="Times New Roman" w:hAnsi="Times New Roman" w:cs="Times New Roman"/>
          <w:kern w:val="0"/>
          <w:sz w:val="24"/>
          <w:szCs w:val="24"/>
          <w:lang w:eastAsia="et-EE"/>
          <w14:ligatures w14:val="none"/>
        </w:rPr>
        <w:t>sätestatakse käesoleva seaduse § 7</w:t>
      </w:r>
      <w:r w:rsidR="00257B76" w:rsidRPr="000A1FE2">
        <w:rPr>
          <w:rFonts w:ascii="Times New Roman" w:eastAsia="Times New Roman" w:hAnsi="Times New Roman" w:cs="Times New Roman"/>
          <w:kern w:val="0"/>
          <w:sz w:val="24"/>
          <w:szCs w:val="24"/>
          <w:vertAlign w:val="superscript"/>
          <w:lang w:eastAsia="et-EE"/>
          <w14:ligatures w14:val="none"/>
        </w:rPr>
        <w:t>2</w:t>
      </w:r>
      <w:r w:rsidR="00257B76" w:rsidRPr="000A1FE2">
        <w:rPr>
          <w:rFonts w:ascii="Times New Roman" w:eastAsia="Times New Roman" w:hAnsi="Times New Roman" w:cs="Times New Roman"/>
          <w:kern w:val="0"/>
          <w:sz w:val="24"/>
          <w:szCs w:val="24"/>
          <w:lang w:eastAsia="et-EE"/>
          <w14:ligatures w14:val="none"/>
        </w:rPr>
        <w:t xml:space="preserve"> lõike 3 alusel kehtestatud määrusega.</w:t>
      </w:r>
      <w:r w:rsidR="004F4317" w:rsidRPr="000A1FE2">
        <w:rPr>
          <w:rFonts w:ascii="Times New Roman" w:eastAsia="Times New Roman" w:hAnsi="Times New Roman" w:cs="Times New Roman"/>
          <w:kern w:val="0"/>
          <w:sz w:val="24"/>
          <w:szCs w:val="24"/>
          <w:lang w:eastAsia="et-EE"/>
          <w14:ligatures w14:val="none"/>
        </w:rPr>
        <w:t>“.</w:t>
      </w:r>
    </w:p>
    <w:p w14:paraId="0630727F" w14:textId="77777777" w:rsidR="00D66A9E" w:rsidRPr="005D1D8F" w:rsidRDefault="00D66A9E" w:rsidP="000A1FE2">
      <w:pPr>
        <w:pStyle w:val="Vahedeta"/>
        <w:jc w:val="both"/>
        <w:rPr>
          <w:rFonts w:ascii="Times New Roman" w:eastAsia="Times New Roman" w:hAnsi="Times New Roman" w:cs="Times New Roman"/>
          <w:color w:val="000000"/>
          <w:kern w:val="0"/>
          <w:sz w:val="24"/>
          <w:szCs w:val="24"/>
          <w:bdr w:val="none" w:sz="0" w:space="0" w:color="auto" w:frame="1"/>
          <w:lang w:eastAsia="et-EE"/>
          <w14:ligatures w14:val="none"/>
        </w:rPr>
      </w:pPr>
    </w:p>
    <w:bookmarkEnd w:id="4"/>
    <w:p w14:paraId="2ECA460E" w14:textId="017E138E" w:rsidR="002841CA" w:rsidRPr="005D1D8F" w:rsidRDefault="00E32A29" w:rsidP="000A1FE2">
      <w:pPr>
        <w:pStyle w:val="Vahedeta"/>
        <w:jc w:val="both"/>
        <w:rPr>
          <w:rFonts w:ascii="Times New Roman" w:hAnsi="Times New Roman" w:cs="Times New Roman"/>
          <w:b/>
          <w:sz w:val="24"/>
          <w:szCs w:val="24"/>
        </w:rPr>
      </w:pPr>
      <w:r w:rsidRPr="005D1D8F">
        <w:rPr>
          <w:rFonts w:ascii="Times New Roman" w:hAnsi="Times New Roman" w:cs="Times New Roman"/>
          <w:b/>
          <w:sz w:val="24"/>
          <w:szCs w:val="24"/>
        </w:rPr>
        <w:t xml:space="preserve">§ </w:t>
      </w:r>
      <w:r w:rsidR="00A254F9" w:rsidRPr="005D1D8F">
        <w:rPr>
          <w:rFonts w:ascii="Times New Roman" w:hAnsi="Times New Roman" w:cs="Times New Roman"/>
          <w:b/>
          <w:sz w:val="24"/>
          <w:szCs w:val="24"/>
        </w:rPr>
        <w:t>2</w:t>
      </w:r>
      <w:r w:rsidRPr="005D1D8F">
        <w:rPr>
          <w:rFonts w:ascii="Times New Roman" w:hAnsi="Times New Roman" w:cs="Times New Roman"/>
          <w:b/>
          <w:sz w:val="24"/>
          <w:szCs w:val="24"/>
        </w:rPr>
        <w:t>. Seaduse jõustumine</w:t>
      </w:r>
    </w:p>
    <w:p w14:paraId="737F3BF9" w14:textId="77777777" w:rsidR="002841CA" w:rsidRPr="005D1D8F" w:rsidRDefault="002841CA" w:rsidP="000A1FE2">
      <w:pPr>
        <w:pStyle w:val="Vahedeta"/>
        <w:jc w:val="both"/>
        <w:rPr>
          <w:rFonts w:ascii="Times New Roman" w:hAnsi="Times New Roman" w:cs="Times New Roman"/>
          <w:sz w:val="24"/>
          <w:szCs w:val="24"/>
        </w:rPr>
      </w:pPr>
    </w:p>
    <w:p w14:paraId="6E6F801A" w14:textId="466FDC23" w:rsidR="002841CA" w:rsidRPr="005D1D8F" w:rsidRDefault="00E32A29" w:rsidP="000A1FE2">
      <w:pPr>
        <w:pStyle w:val="Vahedeta"/>
        <w:jc w:val="both"/>
        <w:rPr>
          <w:rFonts w:ascii="Times New Roman" w:eastAsia="Calibri" w:hAnsi="Times New Roman" w:cs="Times New Roman"/>
          <w:sz w:val="24"/>
          <w:szCs w:val="24"/>
        </w:rPr>
      </w:pPr>
      <w:del w:id="34" w:author="Katariina Kärsten" w:date="2024-05-07T11:47:00Z">
        <w:r w:rsidRPr="005D1D8F" w:rsidDel="009E6BCB">
          <w:rPr>
            <w:rFonts w:ascii="Times New Roman" w:hAnsi="Times New Roman" w:cs="Times New Roman"/>
            <w:sz w:val="24"/>
            <w:szCs w:val="24"/>
          </w:rPr>
          <w:delText>S</w:delText>
        </w:r>
      </w:del>
      <w:ins w:id="35" w:author="Katariina Kärsten" w:date="2024-05-07T11:47:00Z">
        <w:r w:rsidR="009E6BCB">
          <w:rPr>
            <w:rFonts w:ascii="Times New Roman" w:hAnsi="Times New Roman" w:cs="Times New Roman"/>
            <w:sz w:val="24"/>
            <w:szCs w:val="24"/>
          </w:rPr>
          <w:t>Käesolev s</w:t>
        </w:r>
      </w:ins>
      <w:r w:rsidRPr="005D1D8F">
        <w:rPr>
          <w:rFonts w:ascii="Times New Roman" w:hAnsi="Times New Roman" w:cs="Times New Roman"/>
          <w:sz w:val="24"/>
          <w:szCs w:val="24"/>
        </w:rPr>
        <w:t xml:space="preserve">eadus </w:t>
      </w:r>
      <w:r w:rsidRPr="005D1D8F">
        <w:rPr>
          <w:rFonts w:ascii="Times New Roman" w:eastAsia="Calibri" w:hAnsi="Times New Roman" w:cs="Times New Roman"/>
          <w:sz w:val="24"/>
          <w:szCs w:val="24"/>
        </w:rPr>
        <w:t>jõustub järgmisel päeval pärast Riigi Teatajas avaldamist.</w:t>
      </w:r>
    </w:p>
    <w:p w14:paraId="6379B7DC" w14:textId="5101BBBE" w:rsidR="00E32A29" w:rsidRDefault="00E32A29" w:rsidP="0029789C">
      <w:pPr>
        <w:pStyle w:val="Vahedeta"/>
        <w:spacing w:line="276" w:lineRule="auto"/>
        <w:jc w:val="both"/>
        <w:rPr>
          <w:rFonts w:ascii="Times New Roman" w:hAnsi="Times New Roman" w:cs="Times New Roman"/>
          <w:sz w:val="24"/>
          <w:szCs w:val="24"/>
        </w:rPr>
      </w:pPr>
    </w:p>
    <w:p w14:paraId="1F71F3B6" w14:textId="77777777" w:rsidR="005D1D8F" w:rsidRPr="005D1D8F" w:rsidRDefault="005D1D8F" w:rsidP="0029789C">
      <w:pPr>
        <w:pStyle w:val="Vahedeta"/>
        <w:spacing w:line="276" w:lineRule="auto"/>
        <w:jc w:val="both"/>
        <w:rPr>
          <w:rFonts w:ascii="Times New Roman" w:hAnsi="Times New Roman" w:cs="Times New Roman"/>
          <w:sz w:val="24"/>
          <w:szCs w:val="24"/>
        </w:rPr>
      </w:pPr>
    </w:p>
    <w:p w14:paraId="786F4D31" w14:textId="77777777" w:rsidR="002841CA" w:rsidRPr="005D1D8F" w:rsidRDefault="002841CA" w:rsidP="0029789C">
      <w:pPr>
        <w:pStyle w:val="Vahedeta"/>
        <w:spacing w:line="276" w:lineRule="auto"/>
        <w:jc w:val="both"/>
        <w:rPr>
          <w:rFonts w:ascii="Times New Roman" w:hAnsi="Times New Roman" w:cs="Times New Roman"/>
          <w:sz w:val="24"/>
          <w:szCs w:val="24"/>
        </w:rPr>
      </w:pPr>
    </w:p>
    <w:p w14:paraId="26F71D4B" w14:textId="77777777" w:rsidR="002841CA" w:rsidRPr="005D1D8F" w:rsidRDefault="002841CA" w:rsidP="0029789C">
      <w:pPr>
        <w:pStyle w:val="Vahedeta"/>
        <w:spacing w:line="276" w:lineRule="auto"/>
        <w:jc w:val="both"/>
        <w:rPr>
          <w:rFonts w:ascii="Times New Roman" w:hAnsi="Times New Roman" w:cs="Times New Roman"/>
          <w:sz w:val="24"/>
          <w:szCs w:val="24"/>
        </w:rPr>
      </w:pPr>
      <w:r w:rsidRPr="005D1D8F">
        <w:rPr>
          <w:rFonts w:ascii="Times New Roman" w:hAnsi="Times New Roman" w:cs="Times New Roman"/>
          <w:sz w:val="24"/>
          <w:szCs w:val="24"/>
        </w:rPr>
        <w:t xml:space="preserve">Lauri </w:t>
      </w:r>
      <w:proofErr w:type="spellStart"/>
      <w:r w:rsidRPr="005D1D8F">
        <w:rPr>
          <w:rFonts w:ascii="Times New Roman" w:hAnsi="Times New Roman" w:cs="Times New Roman"/>
          <w:sz w:val="24"/>
          <w:szCs w:val="24"/>
        </w:rPr>
        <w:t>Hussar</w:t>
      </w:r>
      <w:proofErr w:type="spellEnd"/>
      <w:r w:rsidRPr="005D1D8F">
        <w:rPr>
          <w:rFonts w:ascii="Times New Roman" w:hAnsi="Times New Roman" w:cs="Times New Roman"/>
          <w:sz w:val="24"/>
          <w:szCs w:val="24"/>
        </w:rPr>
        <w:t xml:space="preserve"> </w:t>
      </w:r>
    </w:p>
    <w:p w14:paraId="73A73116" w14:textId="2D440EC3" w:rsidR="002841CA" w:rsidRPr="005D1D8F" w:rsidRDefault="002841CA" w:rsidP="0029789C">
      <w:pPr>
        <w:pStyle w:val="Vahedeta"/>
        <w:spacing w:line="276" w:lineRule="auto"/>
        <w:jc w:val="both"/>
        <w:rPr>
          <w:rFonts w:ascii="Times New Roman" w:hAnsi="Times New Roman" w:cs="Times New Roman"/>
          <w:sz w:val="24"/>
          <w:szCs w:val="24"/>
        </w:rPr>
      </w:pPr>
      <w:r w:rsidRPr="005D1D8F">
        <w:rPr>
          <w:rFonts w:ascii="Times New Roman" w:hAnsi="Times New Roman" w:cs="Times New Roman"/>
          <w:sz w:val="24"/>
          <w:szCs w:val="24"/>
        </w:rPr>
        <w:t xml:space="preserve">Riigikogu esimees </w:t>
      </w:r>
    </w:p>
    <w:p w14:paraId="2CEF141D" w14:textId="77777777" w:rsidR="002841CA" w:rsidRPr="005D1D8F" w:rsidRDefault="002841CA" w:rsidP="0029789C">
      <w:pPr>
        <w:pStyle w:val="Vahedeta"/>
        <w:spacing w:line="276" w:lineRule="auto"/>
        <w:jc w:val="both"/>
        <w:rPr>
          <w:rFonts w:ascii="Times New Roman" w:hAnsi="Times New Roman" w:cs="Times New Roman"/>
          <w:sz w:val="24"/>
          <w:szCs w:val="24"/>
        </w:rPr>
      </w:pPr>
    </w:p>
    <w:p w14:paraId="288F1B58" w14:textId="7A998764" w:rsidR="002841CA" w:rsidRPr="005D1D8F" w:rsidRDefault="002841CA" w:rsidP="0029789C">
      <w:pPr>
        <w:pStyle w:val="Vahedeta"/>
        <w:spacing w:line="276" w:lineRule="auto"/>
        <w:jc w:val="both"/>
        <w:rPr>
          <w:rFonts w:ascii="Times New Roman" w:hAnsi="Times New Roman" w:cs="Times New Roman"/>
          <w:sz w:val="24"/>
          <w:szCs w:val="24"/>
        </w:rPr>
      </w:pPr>
      <w:r w:rsidRPr="005D1D8F">
        <w:rPr>
          <w:rFonts w:ascii="Times New Roman" w:hAnsi="Times New Roman" w:cs="Times New Roman"/>
          <w:sz w:val="24"/>
          <w:szCs w:val="24"/>
        </w:rPr>
        <w:t>Tallinn, „.....“....................202</w:t>
      </w:r>
      <w:r w:rsidR="00987112" w:rsidRPr="005D1D8F">
        <w:rPr>
          <w:rFonts w:ascii="Times New Roman" w:hAnsi="Times New Roman" w:cs="Times New Roman"/>
          <w:sz w:val="24"/>
          <w:szCs w:val="24"/>
        </w:rPr>
        <w:t>4</w:t>
      </w:r>
      <w:r w:rsidRPr="005D1D8F">
        <w:rPr>
          <w:rFonts w:ascii="Times New Roman" w:hAnsi="Times New Roman" w:cs="Times New Roman"/>
          <w:sz w:val="24"/>
          <w:szCs w:val="24"/>
        </w:rPr>
        <w:t xml:space="preserve">. a </w:t>
      </w:r>
    </w:p>
    <w:p w14:paraId="6F037F04" w14:textId="77777777" w:rsidR="002841CA" w:rsidRPr="005D1D8F" w:rsidRDefault="002841CA" w:rsidP="0029789C">
      <w:pPr>
        <w:pStyle w:val="Vahedeta"/>
        <w:spacing w:line="276" w:lineRule="auto"/>
        <w:jc w:val="both"/>
        <w:rPr>
          <w:rFonts w:ascii="Times New Roman" w:hAnsi="Times New Roman" w:cs="Times New Roman"/>
          <w:sz w:val="24"/>
          <w:szCs w:val="24"/>
        </w:rPr>
      </w:pPr>
    </w:p>
    <w:p w14:paraId="6F9115EA" w14:textId="77777777" w:rsidR="002841CA" w:rsidRPr="005D1D8F" w:rsidRDefault="002841CA" w:rsidP="0029789C">
      <w:pPr>
        <w:pStyle w:val="Vahedeta"/>
        <w:spacing w:line="276" w:lineRule="auto"/>
        <w:jc w:val="both"/>
        <w:rPr>
          <w:rFonts w:ascii="Times New Roman" w:hAnsi="Times New Roman" w:cs="Times New Roman"/>
          <w:sz w:val="24"/>
          <w:szCs w:val="24"/>
        </w:rPr>
      </w:pPr>
    </w:p>
    <w:p w14:paraId="70CA4257" w14:textId="742CA3B4" w:rsidR="002841CA" w:rsidRPr="005D1D8F" w:rsidRDefault="002841CA" w:rsidP="0029789C">
      <w:pPr>
        <w:pStyle w:val="Vahedeta"/>
        <w:spacing w:line="276" w:lineRule="auto"/>
        <w:jc w:val="both"/>
        <w:rPr>
          <w:rFonts w:ascii="Times New Roman" w:hAnsi="Times New Roman" w:cs="Times New Roman"/>
          <w:sz w:val="24"/>
          <w:szCs w:val="24"/>
        </w:rPr>
      </w:pPr>
      <w:r w:rsidRPr="005D1D8F">
        <w:rPr>
          <w:rFonts w:ascii="Times New Roman" w:hAnsi="Times New Roman" w:cs="Times New Roman"/>
          <w:sz w:val="24"/>
          <w:szCs w:val="24"/>
        </w:rPr>
        <w:t xml:space="preserve">Algatab Vabariigi Valitsus </w:t>
      </w:r>
    </w:p>
    <w:p w14:paraId="0795DCC4" w14:textId="1F78DBD7" w:rsidR="002841CA" w:rsidRPr="005D1D8F" w:rsidRDefault="002841CA" w:rsidP="0029789C">
      <w:pPr>
        <w:pStyle w:val="Vahedeta"/>
        <w:spacing w:line="276" w:lineRule="auto"/>
        <w:jc w:val="both"/>
        <w:rPr>
          <w:rFonts w:ascii="Times New Roman" w:hAnsi="Times New Roman" w:cs="Times New Roman"/>
          <w:sz w:val="24"/>
          <w:szCs w:val="24"/>
        </w:rPr>
      </w:pPr>
      <w:r w:rsidRPr="005D1D8F">
        <w:rPr>
          <w:rFonts w:ascii="Times New Roman" w:hAnsi="Times New Roman" w:cs="Times New Roman"/>
          <w:sz w:val="24"/>
          <w:szCs w:val="24"/>
        </w:rPr>
        <w:t>„.....“.......................202</w:t>
      </w:r>
      <w:r w:rsidR="00987112" w:rsidRPr="005D1D8F">
        <w:rPr>
          <w:rFonts w:ascii="Times New Roman" w:hAnsi="Times New Roman" w:cs="Times New Roman"/>
          <w:sz w:val="24"/>
          <w:szCs w:val="24"/>
        </w:rPr>
        <w:t>4</w:t>
      </w:r>
      <w:r w:rsidRPr="005D1D8F">
        <w:rPr>
          <w:rFonts w:ascii="Times New Roman" w:hAnsi="Times New Roman" w:cs="Times New Roman"/>
          <w:sz w:val="24"/>
          <w:szCs w:val="24"/>
        </w:rPr>
        <w:t>. a</w:t>
      </w:r>
    </w:p>
    <w:sectPr w:rsidR="002841CA" w:rsidRPr="005D1D8F">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05-07T11:39:00Z" w:initials="KK">
    <w:p w14:paraId="41DC10B2" w14:textId="77777777" w:rsidR="00122EA9" w:rsidRDefault="00122EA9" w:rsidP="009968BA">
      <w:pPr>
        <w:pStyle w:val="Kommentaaritekst"/>
      </w:pPr>
      <w:r>
        <w:rPr>
          <w:rStyle w:val="Kommentaariviide"/>
        </w:rPr>
        <w:annotationRef/>
      </w:r>
      <w:r>
        <w:t>Jutumärgid ja semikoolon muutmispunkti lõppu</w:t>
      </w:r>
    </w:p>
  </w:comment>
  <w:comment w:id="7" w:author="Katariina Kärsten" w:date="2024-05-07T11:39:00Z" w:initials="KK">
    <w:p w14:paraId="58DE31FF" w14:textId="77777777" w:rsidR="00122EA9" w:rsidRDefault="00122EA9" w:rsidP="00E13330">
      <w:pPr>
        <w:pStyle w:val="Kommentaaritekst"/>
      </w:pPr>
      <w:r>
        <w:rPr>
          <w:rStyle w:val="Kommentaariviide"/>
        </w:rPr>
        <w:annotationRef/>
      </w:r>
      <w:r>
        <w:t>Jutumärgid ja semikoolon lõppu</w:t>
      </w:r>
    </w:p>
  </w:comment>
  <w:comment w:id="10" w:author="Katariina Kärsten" w:date="2024-05-07T11:40:00Z" w:initials="KK">
    <w:p w14:paraId="22BAD2ED" w14:textId="77777777" w:rsidR="009E6BCB" w:rsidRDefault="009E6BCB" w:rsidP="00BB5FFD">
      <w:pPr>
        <w:pStyle w:val="Kommentaaritekst"/>
      </w:pPr>
      <w:r>
        <w:rPr>
          <w:rStyle w:val="Kommentaariviide"/>
        </w:rPr>
        <w:annotationRef/>
      </w:r>
      <w:r>
        <w:t>Jutumärgid ja semikoolon lõppu.</w:t>
      </w:r>
    </w:p>
  </w:comment>
  <w:comment w:id="22" w:author="Katariina Kärsten" w:date="2024-05-07T11:45:00Z" w:initials="KK">
    <w:p w14:paraId="72BF8D32" w14:textId="77777777" w:rsidR="009E6BCB" w:rsidRDefault="009E6BCB" w:rsidP="00FD0BF7">
      <w:pPr>
        <w:pStyle w:val="Kommentaaritekst"/>
      </w:pPr>
      <w:r>
        <w:rPr>
          <w:rStyle w:val="Kommentaariviide"/>
        </w:rPr>
        <w:annotationRef/>
      </w:r>
      <w:r>
        <w:t xml:space="preserve">Peatüki pealkiri tuleb esitada suurtähtedes, nii nagu on ptk pealkirjad kehtivas LennS-s. </w:t>
      </w:r>
    </w:p>
  </w:comment>
  <w:comment w:id="27" w:author="Katariina Kärsten" w:date="2024-05-07T11:33:00Z" w:initials="KK">
    <w:p w14:paraId="052FEDEA" w14:textId="0EE9FF34" w:rsidR="00122EA9" w:rsidRDefault="00122EA9">
      <w:pPr>
        <w:pStyle w:val="Kommentaaritekst"/>
      </w:pPr>
      <w:r>
        <w:rPr>
          <w:rStyle w:val="Kommentaariviide"/>
        </w:rPr>
        <w:annotationRef/>
      </w:r>
      <w:r>
        <w:t xml:space="preserve">Sõnastuse järgi tundub see säte olemuslikult olevat õigustloova akti sisuga. Kuna rakendusakti juures ei ole, siis ei ole võimalik seda hinnata. Õigustloova akti andmise õigust Kaitseväe juhatajal PS järgi ei ole ja seda talle seadusega anda ei saa. Kaitseväe juhataja saab anda käskkirju ehk haldusakte, sh üldkorraldusi HMS § 51 lg 2 mõttes. </w:t>
      </w:r>
    </w:p>
    <w:p w14:paraId="0985B179" w14:textId="77777777" w:rsidR="00122EA9" w:rsidRDefault="00122EA9" w:rsidP="00813B6B">
      <w:pPr>
        <w:pStyle w:val="Kommentaaritekst"/>
      </w:pPr>
      <w:r>
        <w:t xml:space="preserve">SK-s tuleb avada, kas tegu on volitusnormiga määruse andmiseks või pädevusnormiga üldkorralduse andmiseks. Kui tegu on volitusnormiga, siis tuleb regulatsioon kehtestada ministri määrusega. Kui regulatsioon mahub haldusakti piiridesse, siis tuleb normi sõnastusse lisada sõna </w:t>
      </w:r>
      <w:r>
        <w:rPr>
          <w:i/>
          <w:iCs/>
        </w:rPr>
        <w:t>käskkirjaga</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DC10B2" w15:done="0"/>
  <w15:commentEx w15:paraId="58DE31FF" w15:done="0"/>
  <w15:commentEx w15:paraId="22BAD2ED" w15:done="0"/>
  <w15:commentEx w15:paraId="72BF8D32" w15:done="0"/>
  <w15:commentEx w15:paraId="0985B1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9158" w16cex:dateUtc="2024-05-07T08:39:00Z"/>
  <w16cex:commentExtensible w16cex:durableId="29E4917C" w16cex:dateUtc="2024-05-07T08:39:00Z"/>
  <w16cex:commentExtensible w16cex:durableId="29E491A3" w16cex:dateUtc="2024-05-07T08:40:00Z"/>
  <w16cex:commentExtensible w16cex:durableId="29E492BD" w16cex:dateUtc="2024-05-07T08:45:00Z"/>
  <w16cex:commentExtensible w16cex:durableId="29E48FF1" w16cex:dateUtc="2024-05-07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DC10B2" w16cid:durableId="29E49158"/>
  <w16cid:commentId w16cid:paraId="58DE31FF" w16cid:durableId="29E4917C"/>
  <w16cid:commentId w16cid:paraId="22BAD2ED" w16cid:durableId="29E491A3"/>
  <w16cid:commentId w16cid:paraId="72BF8D32" w16cid:durableId="29E492BD"/>
  <w16cid:commentId w16cid:paraId="0985B179" w16cid:durableId="29E48F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73503" w14:textId="77777777" w:rsidR="00C431E8" w:rsidRDefault="00C431E8" w:rsidP="00DE0463">
      <w:pPr>
        <w:spacing w:after="0" w:line="240" w:lineRule="auto"/>
      </w:pPr>
      <w:r>
        <w:separator/>
      </w:r>
    </w:p>
  </w:endnote>
  <w:endnote w:type="continuationSeparator" w:id="0">
    <w:p w14:paraId="3C49C6AA" w14:textId="77777777" w:rsidR="00C431E8" w:rsidRDefault="00C431E8" w:rsidP="00DE0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45660783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36F0BE6" w14:textId="1D64AC16" w:rsidR="00FD190D" w:rsidRPr="006B0EFA" w:rsidRDefault="00FD190D" w:rsidP="006B0EFA">
            <w:pPr>
              <w:pStyle w:val="Jalus"/>
              <w:jc w:val="right"/>
              <w:rPr>
                <w:rFonts w:ascii="Times New Roman" w:hAnsi="Times New Roman" w:cs="Times New Roman"/>
                <w:sz w:val="24"/>
                <w:szCs w:val="24"/>
              </w:rPr>
            </w:pPr>
            <w:r w:rsidRPr="006B0EFA">
              <w:rPr>
                <w:rFonts w:ascii="Times New Roman" w:hAnsi="Times New Roman" w:cs="Times New Roman"/>
                <w:bCs/>
                <w:sz w:val="24"/>
                <w:szCs w:val="24"/>
              </w:rPr>
              <w:fldChar w:fldCharType="begin"/>
            </w:r>
            <w:r w:rsidRPr="006B0EFA">
              <w:rPr>
                <w:rFonts w:ascii="Times New Roman" w:hAnsi="Times New Roman" w:cs="Times New Roman"/>
                <w:bCs/>
                <w:sz w:val="24"/>
                <w:szCs w:val="24"/>
              </w:rPr>
              <w:instrText xml:space="preserve"> PAGE </w:instrText>
            </w:r>
            <w:r w:rsidRPr="006B0EFA">
              <w:rPr>
                <w:rFonts w:ascii="Times New Roman" w:hAnsi="Times New Roman" w:cs="Times New Roman"/>
                <w:bCs/>
                <w:sz w:val="24"/>
                <w:szCs w:val="24"/>
              </w:rPr>
              <w:fldChar w:fldCharType="separate"/>
            </w:r>
            <w:r w:rsidR="00BC38DB">
              <w:rPr>
                <w:rFonts w:ascii="Times New Roman" w:hAnsi="Times New Roman" w:cs="Times New Roman"/>
                <w:bCs/>
                <w:noProof/>
                <w:sz w:val="24"/>
                <w:szCs w:val="24"/>
              </w:rPr>
              <w:t>14</w:t>
            </w:r>
            <w:r w:rsidRPr="006B0EFA">
              <w:rPr>
                <w:rFonts w:ascii="Times New Roman" w:hAnsi="Times New Roman" w:cs="Times New Roman"/>
                <w:bCs/>
                <w:sz w:val="24"/>
                <w:szCs w:val="24"/>
              </w:rPr>
              <w:fldChar w:fldCharType="end"/>
            </w:r>
            <w:r w:rsidRPr="006B0EFA">
              <w:rPr>
                <w:rFonts w:ascii="Times New Roman" w:hAnsi="Times New Roman" w:cs="Times New Roman"/>
                <w:sz w:val="24"/>
                <w:szCs w:val="24"/>
              </w:rPr>
              <w:t xml:space="preserve"> </w:t>
            </w:r>
            <w:r>
              <w:rPr>
                <w:rFonts w:ascii="Times New Roman" w:hAnsi="Times New Roman" w:cs="Times New Roman"/>
                <w:sz w:val="24"/>
                <w:szCs w:val="24"/>
              </w:rPr>
              <w:t>/</w:t>
            </w:r>
            <w:r w:rsidRPr="006B0EFA">
              <w:rPr>
                <w:rFonts w:ascii="Times New Roman" w:hAnsi="Times New Roman" w:cs="Times New Roman"/>
                <w:sz w:val="24"/>
                <w:szCs w:val="24"/>
              </w:rPr>
              <w:t xml:space="preserve"> </w:t>
            </w:r>
            <w:r w:rsidRPr="006B0EFA">
              <w:rPr>
                <w:rFonts w:ascii="Times New Roman" w:hAnsi="Times New Roman" w:cs="Times New Roman"/>
                <w:bCs/>
                <w:sz w:val="24"/>
                <w:szCs w:val="24"/>
              </w:rPr>
              <w:fldChar w:fldCharType="begin"/>
            </w:r>
            <w:r w:rsidRPr="006B0EFA">
              <w:rPr>
                <w:rFonts w:ascii="Times New Roman" w:hAnsi="Times New Roman" w:cs="Times New Roman"/>
                <w:bCs/>
                <w:sz w:val="24"/>
                <w:szCs w:val="24"/>
              </w:rPr>
              <w:instrText xml:space="preserve"> NUMPAGES  </w:instrText>
            </w:r>
            <w:r w:rsidRPr="006B0EFA">
              <w:rPr>
                <w:rFonts w:ascii="Times New Roman" w:hAnsi="Times New Roman" w:cs="Times New Roman"/>
                <w:bCs/>
                <w:sz w:val="24"/>
                <w:szCs w:val="24"/>
              </w:rPr>
              <w:fldChar w:fldCharType="separate"/>
            </w:r>
            <w:r w:rsidR="00BC38DB">
              <w:rPr>
                <w:rFonts w:ascii="Times New Roman" w:hAnsi="Times New Roman" w:cs="Times New Roman"/>
                <w:bCs/>
                <w:noProof/>
                <w:sz w:val="24"/>
                <w:szCs w:val="24"/>
              </w:rPr>
              <w:t>14</w:t>
            </w:r>
            <w:r w:rsidRPr="006B0EFA">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91CEA" w14:textId="77777777" w:rsidR="00C431E8" w:rsidRDefault="00C431E8" w:rsidP="00DE0463">
      <w:pPr>
        <w:spacing w:after="0" w:line="240" w:lineRule="auto"/>
      </w:pPr>
      <w:r>
        <w:separator/>
      </w:r>
    </w:p>
  </w:footnote>
  <w:footnote w:type="continuationSeparator" w:id="0">
    <w:p w14:paraId="3255BF3D" w14:textId="77777777" w:rsidR="00C431E8" w:rsidRDefault="00C431E8" w:rsidP="00DE04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1B23"/>
    <w:multiLevelType w:val="hybridMultilevel"/>
    <w:tmpl w:val="973666F2"/>
    <w:lvl w:ilvl="0" w:tplc="BC9EAC4C">
      <w:start w:val="1"/>
      <w:numFmt w:val="bullet"/>
      <w:lvlText w:val=""/>
      <w:lvlJc w:val="left"/>
      <w:pPr>
        <w:ind w:left="720" w:hanging="360"/>
      </w:pPr>
      <w:rPr>
        <w:rFonts w:ascii="Symbol" w:hAnsi="Symbol"/>
      </w:rPr>
    </w:lvl>
    <w:lvl w:ilvl="1" w:tplc="669037EA">
      <w:start w:val="1"/>
      <w:numFmt w:val="bullet"/>
      <w:lvlText w:val=""/>
      <w:lvlJc w:val="left"/>
      <w:pPr>
        <w:ind w:left="720" w:hanging="360"/>
      </w:pPr>
      <w:rPr>
        <w:rFonts w:ascii="Symbol" w:hAnsi="Symbol"/>
      </w:rPr>
    </w:lvl>
    <w:lvl w:ilvl="2" w:tplc="565C7E00">
      <w:start w:val="1"/>
      <w:numFmt w:val="bullet"/>
      <w:lvlText w:val=""/>
      <w:lvlJc w:val="left"/>
      <w:pPr>
        <w:ind w:left="720" w:hanging="360"/>
      </w:pPr>
      <w:rPr>
        <w:rFonts w:ascii="Symbol" w:hAnsi="Symbol"/>
      </w:rPr>
    </w:lvl>
    <w:lvl w:ilvl="3" w:tplc="5C92C0C4">
      <w:start w:val="1"/>
      <w:numFmt w:val="bullet"/>
      <w:lvlText w:val=""/>
      <w:lvlJc w:val="left"/>
      <w:pPr>
        <w:ind w:left="720" w:hanging="360"/>
      </w:pPr>
      <w:rPr>
        <w:rFonts w:ascii="Symbol" w:hAnsi="Symbol"/>
      </w:rPr>
    </w:lvl>
    <w:lvl w:ilvl="4" w:tplc="B6102FAE">
      <w:start w:val="1"/>
      <w:numFmt w:val="bullet"/>
      <w:lvlText w:val=""/>
      <w:lvlJc w:val="left"/>
      <w:pPr>
        <w:ind w:left="720" w:hanging="360"/>
      </w:pPr>
      <w:rPr>
        <w:rFonts w:ascii="Symbol" w:hAnsi="Symbol"/>
      </w:rPr>
    </w:lvl>
    <w:lvl w:ilvl="5" w:tplc="A05433EA">
      <w:start w:val="1"/>
      <w:numFmt w:val="bullet"/>
      <w:lvlText w:val=""/>
      <w:lvlJc w:val="left"/>
      <w:pPr>
        <w:ind w:left="720" w:hanging="360"/>
      </w:pPr>
      <w:rPr>
        <w:rFonts w:ascii="Symbol" w:hAnsi="Symbol"/>
      </w:rPr>
    </w:lvl>
    <w:lvl w:ilvl="6" w:tplc="FD92689E">
      <w:start w:val="1"/>
      <w:numFmt w:val="bullet"/>
      <w:lvlText w:val=""/>
      <w:lvlJc w:val="left"/>
      <w:pPr>
        <w:ind w:left="720" w:hanging="360"/>
      </w:pPr>
      <w:rPr>
        <w:rFonts w:ascii="Symbol" w:hAnsi="Symbol"/>
      </w:rPr>
    </w:lvl>
    <w:lvl w:ilvl="7" w:tplc="E26CFD50">
      <w:start w:val="1"/>
      <w:numFmt w:val="bullet"/>
      <w:lvlText w:val=""/>
      <w:lvlJc w:val="left"/>
      <w:pPr>
        <w:ind w:left="720" w:hanging="360"/>
      </w:pPr>
      <w:rPr>
        <w:rFonts w:ascii="Symbol" w:hAnsi="Symbol"/>
      </w:rPr>
    </w:lvl>
    <w:lvl w:ilvl="8" w:tplc="91AC1690">
      <w:start w:val="1"/>
      <w:numFmt w:val="bullet"/>
      <w:lvlText w:val=""/>
      <w:lvlJc w:val="left"/>
      <w:pPr>
        <w:ind w:left="720" w:hanging="360"/>
      </w:pPr>
      <w:rPr>
        <w:rFonts w:ascii="Symbol" w:hAnsi="Symbol"/>
      </w:rPr>
    </w:lvl>
  </w:abstractNum>
  <w:abstractNum w:abstractNumId="1" w15:restartNumberingAfterBreak="0">
    <w:nsid w:val="072954F1"/>
    <w:multiLevelType w:val="hybridMultilevel"/>
    <w:tmpl w:val="8D022A14"/>
    <w:lvl w:ilvl="0" w:tplc="372AC992">
      <w:start w:val="1"/>
      <w:numFmt w:val="decimal"/>
      <w:lvlText w:val="(%1)"/>
      <w:lvlJc w:val="left"/>
      <w:pPr>
        <w:ind w:left="720" w:hanging="360"/>
      </w:pPr>
      <w:rPr>
        <w:rFonts w:asciiTheme="minorHAnsi" w:hAnsiTheme="minorHAnsi" w:cstheme="minorBid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096FBB"/>
    <w:multiLevelType w:val="hybridMultilevel"/>
    <w:tmpl w:val="4DFACA28"/>
    <w:lvl w:ilvl="0" w:tplc="F4C4B26E">
      <w:start w:val="1"/>
      <w:numFmt w:val="bullet"/>
      <w:lvlText w:val=""/>
      <w:lvlJc w:val="left"/>
      <w:pPr>
        <w:ind w:left="720" w:hanging="360"/>
      </w:pPr>
      <w:rPr>
        <w:rFonts w:ascii="Symbol" w:hAnsi="Symbol"/>
      </w:rPr>
    </w:lvl>
    <w:lvl w:ilvl="1" w:tplc="BB9AB648">
      <w:start w:val="1"/>
      <w:numFmt w:val="bullet"/>
      <w:lvlText w:val=""/>
      <w:lvlJc w:val="left"/>
      <w:pPr>
        <w:ind w:left="720" w:hanging="360"/>
      </w:pPr>
      <w:rPr>
        <w:rFonts w:ascii="Symbol" w:hAnsi="Symbol"/>
      </w:rPr>
    </w:lvl>
    <w:lvl w:ilvl="2" w:tplc="728E3EE2">
      <w:start w:val="1"/>
      <w:numFmt w:val="bullet"/>
      <w:lvlText w:val=""/>
      <w:lvlJc w:val="left"/>
      <w:pPr>
        <w:ind w:left="720" w:hanging="360"/>
      </w:pPr>
      <w:rPr>
        <w:rFonts w:ascii="Symbol" w:hAnsi="Symbol"/>
      </w:rPr>
    </w:lvl>
    <w:lvl w:ilvl="3" w:tplc="B9CC4594">
      <w:start w:val="1"/>
      <w:numFmt w:val="bullet"/>
      <w:lvlText w:val=""/>
      <w:lvlJc w:val="left"/>
      <w:pPr>
        <w:ind w:left="720" w:hanging="360"/>
      </w:pPr>
      <w:rPr>
        <w:rFonts w:ascii="Symbol" w:hAnsi="Symbol"/>
      </w:rPr>
    </w:lvl>
    <w:lvl w:ilvl="4" w:tplc="C62AE388">
      <w:start w:val="1"/>
      <w:numFmt w:val="bullet"/>
      <w:lvlText w:val=""/>
      <w:lvlJc w:val="left"/>
      <w:pPr>
        <w:ind w:left="720" w:hanging="360"/>
      </w:pPr>
      <w:rPr>
        <w:rFonts w:ascii="Symbol" w:hAnsi="Symbol"/>
      </w:rPr>
    </w:lvl>
    <w:lvl w:ilvl="5" w:tplc="5E763BFA">
      <w:start w:val="1"/>
      <w:numFmt w:val="bullet"/>
      <w:lvlText w:val=""/>
      <w:lvlJc w:val="left"/>
      <w:pPr>
        <w:ind w:left="720" w:hanging="360"/>
      </w:pPr>
      <w:rPr>
        <w:rFonts w:ascii="Symbol" w:hAnsi="Symbol"/>
      </w:rPr>
    </w:lvl>
    <w:lvl w:ilvl="6" w:tplc="76066702">
      <w:start w:val="1"/>
      <w:numFmt w:val="bullet"/>
      <w:lvlText w:val=""/>
      <w:lvlJc w:val="left"/>
      <w:pPr>
        <w:ind w:left="720" w:hanging="360"/>
      </w:pPr>
      <w:rPr>
        <w:rFonts w:ascii="Symbol" w:hAnsi="Symbol"/>
      </w:rPr>
    </w:lvl>
    <w:lvl w:ilvl="7" w:tplc="31F29F84">
      <w:start w:val="1"/>
      <w:numFmt w:val="bullet"/>
      <w:lvlText w:val=""/>
      <w:lvlJc w:val="left"/>
      <w:pPr>
        <w:ind w:left="720" w:hanging="360"/>
      </w:pPr>
      <w:rPr>
        <w:rFonts w:ascii="Symbol" w:hAnsi="Symbol"/>
      </w:rPr>
    </w:lvl>
    <w:lvl w:ilvl="8" w:tplc="11228D98">
      <w:start w:val="1"/>
      <w:numFmt w:val="bullet"/>
      <w:lvlText w:val=""/>
      <w:lvlJc w:val="left"/>
      <w:pPr>
        <w:ind w:left="720" w:hanging="360"/>
      </w:pPr>
      <w:rPr>
        <w:rFonts w:ascii="Symbol" w:hAnsi="Symbol"/>
      </w:rPr>
    </w:lvl>
  </w:abstractNum>
  <w:abstractNum w:abstractNumId="3" w15:restartNumberingAfterBreak="0">
    <w:nsid w:val="196E4372"/>
    <w:multiLevelType w:val="hybridMultilevel"/>
    <w:tmpl w:val="579EDCFE"/>
    <w:lvl w:ilvl="0" w:tplc="7B62F8F8">
      <w:start w:val="1"/>
      <w:numFmt w:val="bullet"/>
      <w:lvlText w:val=""/>
      <w:lvlJc w:val="left"/>
      <w:pPr>
        <w:ind w:left="720" w:hanging="360"/>
      </w:pPr>
      <w:rPr>
        <w:rFonts w:ascii="Symbol" w:hAnsi="Symbol"/>
      </w:rPr>
    </w:lvl>
    <w:lvl w:ilvl="1" w:tplc="02C0BB60">
      <w:start w:val="1"/>
      <w:numFmt w:val="bullet"/>
      <w:lvlText w:val=""/>
      <w:lvlJc w:val="left"/>
      <w:pPr>
        <w:ind w:left="720" w:hanging="360"/>
      </w:pPr>
      <w:rPr>
        <w:rFonts w:ascii="Symbol" w:hAnsi="Symbol"/>
      </w:rPr>
    </w:lvl>
    <w:lvl w:ilvl="2" w:tplc="01BE136A">
      <w:start w:val="1"/>
      <w:numFmt w:val="bullet"/>
      <w:lvlText w:val=""/>
      <w:lvlJc w:val="left"/>
      <w:pPr>
        <w:ind w:left="720" w:hanging="360"/>
      </w:pPr>
      <w:rPr>
        <w:rFonts w:ascii="Symbol" w:hAnsi="Symbol"/>
      </w:rPr>
    </w:lvl>
    <w:lvl w:ilvl="3" w:tplc="1338C9CA">
      <w:start w:val="1"/>
      <w:numFmt w:val="bullet"/>
      <w:lvlText w:val=""/>
      <w:lvlJc w:val="left"/>
      <w:pPr>
        <w:ind w:left="720" w:hanging="360"/>
      </w:pPr>
      <w:rPr>
        <w:rFonts w:ascii="Symbol" w:hAnsi="Symbol"/>
      </w:rPr>
    </w:lvl>
    <w:lvl w:ilvl="4" w:tplc="CFA8FA10">
      <w:start w:val="1"/>
      <w:numFmt w:val="bullet"/>
      <w:lvlText w:val=""/>
      <w:lvlJc w:val="left"/>
      <w:pPr>
        <w:ind w:left="720" w:hanging="360"/>
      </w:pPr>
      <w:rPr>
        <w:rFonts w:ascii="Symbol" w:hAnsi="Symbol"/>
      </w:rPr>
    </w:lvl>
    <w:lvl w:ilvl="5" w:tplc="C94616A0">
      <w:start w:val="1"/>
      <w:numFmt w:val="bullet"/>
      <w:lvlText w:val=""/>
      <w:lvlJc w:val="left"/>
      <w:pPr>
        <w:ind w:left="720" w:hanging="360"/>
      </w:pPr>
      <w:rPr>
        <w:rFonts w:ascii="Symbol" w:hAnsi="Symbol"/>
      </w:rPr>
    </w:lvl>
    <w:lvl w:ilvl="6" w:tplc="647A1F82">
      <w:start w:val="1"/>
      <w:numFmt w:val="bullet"/>
      <w:lvlText w:val=""/>
      <w:lvlJc w:val="left"/>
      <w:pPr>
        <w:ind w:left="720" w:hanging="360"/>
      </w:pPr>
      <w:rPr>
        <w:rFonts w:ascii="Symbol" w:hAnsi="Symbol"/>
      </w:rPr>
    </w:lvl>
    <w:lvl w:ilvl="7" w:tplc="2970F8AC">
      <w:start w:val="1"/>
      <w:numFmt w:val="bullet"/>
      <w:lvlText w:val=""/>
      <w:lvlJc w:val="left"/>
      <w:pPr>
        <w:ind w:left="720" w:hanging="360"/>
      </w:pPr>
      <w:rPr>
        <w:rFonts w:ascii="Symbol" w:hAnsi="Symbol"/>
      </w:rPr>
    </w:lvl>
    <w:lvl w:ilvl="8" w:tplc="9724C9D4">
      <w:start w:val="1"/>
      <w:numFmt w:val="bullet"/>
      <w:lvlText w:val=""/>
      <w:lvlJc w:val="left"/>
      <w:pPr>
        <w:ind w:left="720" w:hanging="360"/>
      </w:pPr>
      <w:rPr>
        <w:rFonts w:ascii="Symbol" w:hAnsi="Symbol"/>
      </w:rPr>
    </w:lvl>
  </w:abstractNum>
  <w:abstractNum w:abstractNumId="4" w15:restartNumberingAfterBreak="0">
    <w:nsid w:val="2F5A5A1A"/>
    <w:multiLevelType w:val="multilevel"/>
    <w:tmpl w:val="E2CC6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5896158">
    <w:abstractNumId w:val="1"/>
  </w:num>
  <w:num w:numId="2" w16cid:durableId="121968362">
    <w:abstractNumId w:val="3"/>
  </w:num>
  <w:num w:numId="3" w16cid:durableId="1841892780">
    <w:abstractNumId w:val="0"/>
  </w:num>
  <w:num w:numId="4" w16cid:durableId="1563521838">
    <w:abstractNumId w:val="2"/>
  </w:num>
  <w:num w:numId="5" w16cid:durableId="145177698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B64"/>
    <w:rsid w:val="00007216"/>
    <w:rsid w:val="000124EF"/>
    <w:rsid w:val="00012EC1"/>
    <w:rsid w:val="00016F92"/>
    <w:rsid w:val="0003007D"/>
    <w:rsid w:val="0003141F"/>
    <w:rsid w:val="0004011A"/>
    <w:rsid w:val="0004063B"/>
    <w:rsid w:val="00041791"/>
    <w:rsid w:val="00042894"/>
    <w:rsid w:val="0004470B"/>
    <w:rsid w:val="00050D74"/>
    <w:rsid w:val="00053080"/>
    <w:rsid w:val="000638B9"/>
    <w:rsid w:val="0007104B"/>
    <w:rsid w:val="0007604C"/>
    <w:rsid w:val="000804E7"/>
    <w:rsid w:val="00091518"/>
    <w:rsid w:val="00092896"/>
    <w:rsid w:val="00093358"/>
    <w:rsid w:val="000A1FE2"/>
    <w:rsid w:val="000A4ED8"/>
    <w:rsid w:val="000A6557"/>
    <w:rsid w:val="000A66A6"/>
    <w:rsid w:val="000B6F83"/>
    <w:rsid w:val="000C5F94"/>
    <w:rsid w:val="000D0BCC"/>
    <w:rsid w:val="000D3B00"/>
    <w:rsid w:val="000D6B5E"/>
    <w:rsid w:val="000D738F"/>
    <w:rsid w:val="000E68AD"/>
    <w:rsid w:val="000E68FA"/>
    <w:rsid w:val="000F3440"/>
    <w:rsid w:val="000F6498"/>
    <w:rsid w:val="001023E7"/>
    <w:rsid w:val="00113DBC"/>
    <w:rsid w:val="00122EA9"/>
    <w:rsid w:val="00130FE3"/>
    <w:rsid w:val="00131492"/>
    <w:rsid w:val="001318A9"/>
    <w:rsid w:val="001366AE"/>
    <w:rsid w:val="0014358D"/>
    <w:rsid w:val="00145815"/>
    <w:rsid w:val="00145EDC"/>
    <w:rsid w:val="00156CD0"/>
    <w:rsid w:val="00166614"/>
    <w:rsid w:val="0017002F"/>
    <w:rsid w:val="0017035C"/>
    <w:rsid w:val="001817D6"/>
    <w:rsid w:val="00183308"/>
    <w:rsid w:val="00186319"/>
    <w:rsid w:val="00192E31"/>
    <w:rsid w:val="001A2FB0"/>
    <w:rsid w:val="001A54D2"/>
    <w:rsid w:val="001C0D4C"/>
    <w:rsid w:val="001C35AB"/>
    <w:rsid w:val="001C577E"/>
    <w:rsid w:val="001F0634"/>
    <w:rsid w:val="001F38C5"/>
    <w:rsid w:val="00201301"/>
    <w:rsid w:val="002072B5"/>
    <w:rsid w:val="00214FFC"/>
    <w:rsid w:val="002166F5"/>
    <w:rsid w:val="0021697B"/>
    <w:rsid w:val="0022668F"/>
    <w:rsid w:val="002266C8"/>
    <w:rsid w:val="00240A63"/>
    <w:rsid w:val="00246E31"/>
    <w:rsid w:val="00251AB0"/>
    <w:rsid w:val="002545C3"/>
    <w:rsid w:val="00257B76"/>
    <w:rsid w:val="002600D6"/>
    <w:rsid w:val="00266B64"/>
    <w:rsid w:val="00272DFB"/>
    <w:rsid w:val="0027699D"/>
    <w:rsid w:val="00277406"/>
    <w:rsid w:val="00277718"/>
    <w:rsid w:val="0028340C"/>
    <w:rsid w:val="002841CA"/>
    <w:rsid w:val="0029789C"/>
    <w:rsid w:val="002A59BF"/>
    <w:rsid w:val="002A5A18"/>
    <w:rsid w:val="002B0CA0"/>
    <w:rsid w:val="002B281D"/>
    <w:rsid w:val="002B4F80"/>
    <w:rsid w:val="002C08F6"/>
    <w:rsid w:val="002C3D89"/>
    <w:rsid w:val="002C6300"/>
    <w:rsid w:val="002C6CD7"/>
    <w:rsid w:val="002D01D5"/>
    <w:rsid w:val="002D540C"/>
    <w:rsid w:val="002D73C3"/>
    <w:rsid w:val="002E0026"/>
    <w:rsid w:val="002E0188"/>
    <w:rsid w:val="002E06F6"/>
    <w:rsid w:val="002E0FC6"/>
    <w:rsid w:val="002E114C"/>
    <w:rsid w:val="002E1222"/>
    <w:rsid w:val="002E126C"/>
    <w:rsid w:val="002E293E"/>
    <w:rsid w:val="002E5C97"/>
    <w:rsid w:val="00300036"/>
    <w:rsid w:val="003025CC"/>
    <w:rsid w:val="00310F0B"/>
    <w:rsid w:val="003148E1"/>
    <w:rsid w:val="00315BCB"/>
    <w:rsid w:val="00316A0B"/>
    <w:rsid w:val="00316B9C"/>
    <w:rsid w:val="00317880"/>
    <w:rsid w:val="00320984"/>
    <w:rsid w:val="003243BC"/>
    <w:rsid w:val="00326CDC"/>
    <w:rsid w:val="00334DBD"/>
    <w:rsid w:val="00351422"/>
    <w:rsid w:val="00352B4A"/>
    <w:rsid w:val="0035511C"/>
    <w:rsid w:val="00357B6D"/>
    <w:rsid w:val="0036215D"/>
    <w:rsid w:val="00363086"/>
    <w:rsid w:val="00366319"/>
    <w:rsid w:val="00371632"/>
    <w:rsid w:val="00385197"/>
    <w:rsid w:val="00385F06"/>
    <w:rsid w:val="00396164"/>
    <w:rsid w:val="003964F0"/>
    <w:rsid w:val="00396B60"/>
    <w:rsid w:val="00396EFA"/>
    <w:rsid w:val="003A338C"/>
    <w:rsid w:val="003A3615"/>
    <w:rsid w:val="003A5DB3"/>
    <w:rsid w:val="003B5A41"/>
    <w:rsid w:val="003B5CB6"/>
    <w:rsid w:val="003C0A1A"/>
    <w:rsid w:val="003C359D"/>
    <w:rsid w:val="003D6E5D"/>
    <w:rsid w:val="003D7C92"/>
    <w:rsid w:val="003E00B1"/>
    <w:rsid w:val="003E2EBA"/>
    <w:rsid w:val="003F787D"/>
    <w:rsid w:val="004168CB"/>
    <w:rsid w:val="0043326D"/>
    <w:rsid w:val="00433FA5"/>
    <w:rsid w:val="00435F82"/>
    <w:rsid w:val="00437217"/>
    <w:rsid w:val="004451AA"/>
    <w:rsid w:val="00450BF2"/>
    <w:rsid w:val="00456B5A"/>
    <w:rsid w:val="00461BE2"/>
    <w:rsid w:val="00466AB1"/>
    <w:rsid w:val="00466AE3"/>
    <w:rsid w:val="004805F7"/>
    <w:rsid w:val="004863AB"/>
    <w:rsid w:val="00495672"/>
    <w:rsid w:val="004A0559"/>
    <w:rsid w:val="004A16B2"/>
    <w:rsid w:val="004B65E2"/>
    <w:rsid w:val="004C51E8"/>
    <w:rsid w:val="004D21FA"/>
    <w:rsid w:val="004D31CD"/>
    <w:rsid w:val="004D571E"/>
    <w:rsid w:val="004F4317"/>
    <w:rsid w:val="004F6083"/>
    <w:rsid w:val="004F641C"/>
    <w:rsid w:val="004F7070"/>
    <w:rsid w:val="00505F2F"/>
    <w:rsid w:val="0051546B"/>
    <w:rsid w:val="00516371"/>
    <w:rsid w:val="0052125E"/>
    <w:rsid w:val="005225F8"/>
    <w:rsid w:val="0053003B"/>
    <w:rsid w:val="00536971"/>
    <w:rsid w:val="00557C94"/>
    <w:rsid w:val="00561F7F"/>
    <w:rsid w:val="00571522"/>
    <w:rsid w:val="005819EC"/>
    <w:rsid w:val="00584475"/>
    <w:rsid w:val="00586C54"/>
    <w:rsid w:val="005902CB"/>
    <w:rsid w:val="0059135E"/>
    <w:rsid w:val="0059297C"/>
    <w:rsid w:val="00593126"/>
    <w:rsid w:val="00594864"/>
    <w:rsid w:val="0059757D"/>
    <w:rsid w:val="005A00ED"/>
    <w:rsid w:val="005A22F2"/>
    <w:rsid w:val="005A2C56"/>
    <w:rsid w:val="005A3441"/>
    <w:rsid w:val="005A7E8F"/>
    <w:rsid w:val="005B00AE"/>
    <w:rsid w:val="005B0C2E"/>
    <w:rsid w:val="005B1BA1"/>
    <w:rsid w:val="005B243F"/>
    <w:rsid w:val="005B48A6"/>
    <w:rsid w:val="005C12E2"/>
    <w:rsid w:val="005C1C10"/>
    <w:rsid w:val="005D1D8F"/>
    <w:rsid w:val="005D2BEA"/>
    <w:rsid w:val="005E138F"/>
    <w:rsid w:val="005F1318"/>
    <w:rsid w:val="005F56C0"/>
    <w:rsid w:val="005F5D77"/>
    <w:rsid w:val="005F7096"/>
    <w:rsid w:val="005F7525"/>
    <w:rsid w:val="0060675B"/>
    <w:rsid w:val="006144CE"/>
    <w:rsid w:val="00622090"/>
    <w:rsid w:val="006232EF"/>
    <w:rsid w:val="00627912"/>
    <w:rsid w:val="006349FC"/>
    <w:rsid w:val="00634DB8"/>
    <w:rsid w:val="00645B2E"/>
    <w:rsid w:val="00656E9E"/>
    <w:rsid w:val="006578B2"/>
    <w:rsid w:val="006627B4"/>
    <w:rsid w:val="00665DDE"/>
    <w:rsid w:val="0066783C"/>
    <w:rsid w:val="00686D76"/>
    <w:rsid w:val="006A1A51"/>
    <w:rsid w:val="006A3B5E"/>
    <w:rsid w:val="006A7396"/>
    <w:rsid w:val="006B0B72"/>
    <w:rsid w:val="006B0EFA"/>
    <w:rsid w:val="006B3D2F"/>
    <w:rsid w:val="006B6A90"/>
    <w:rsid w:val="006B71D1"/>
    <w:rsid w:val="006C1822"/>
    <w:rsid w:val="006C2390"/>
    <w:rsid w:val="006C6D92"/>
    <w:rsid w:val="006D2D8B"/>
    <w:rsid w:val="006D3871"/>
    <w:rsid w:val="006D75F9"/>
    <w:rsid w:val="006E2979"/>
    <w:rsid w:val="006E39D5"/>
    <w:rsid w:val="006E5D3E"/>
    <w:rsid w:val="006F571E"/>
    <w:rsid w:val="007025BF"/>
    <w:rsid w:val="00702D49"/>
    <w:rsid w:val="007043E0"/>
    <w:rsid w:val="00707202"/>
    <w:rsid w:val="0071176F"/>
    <w:rsid w:val="00722F74"/>
    <w:rsid w:val="007250EF"/>
    <w:rsid w:val="00731DAE"/>
    <w:rsid w:val="0074054F"/>
    <w:rsid w:val="00757A09"/>
    <w:rsid w:val="00763041"/>
    <w:rsid w:val="00763827"/>
    <w:rsid w:val="0077576A"/>
    <w:rsid w:val="00781052"/>
    <w:rsid w:val="007907DE"/>
    <w:rsid w:val="00792900"/>
    <w:rsid w:val="00792E2A"/>
    <w:rsid w:val="007A072A"/>
    <w:rsid w:val="007A2235"/>
    <w:rsid w:val="007A367A"/>
    <w:rsid w:val="007A6580"/>
    <w:rsid w:val="007A7699"/>
    <w:rsid w:val="007B4EDF"/>
    <w:rsid w:val="007B51D7"/>
    <w:rsid w:val="007D4CB6"/>
    <w:rsid w:val="007D598E"/>
    <w:rsid w:val="007D5B46"/>
    <w:rsid w:val="007D6E8E"/>
    <w:rsid w:val="007D71E4"/>
    <w:rsid w:val="007E24B7"/>
    <w:rsid w:val="007F5F01"/>
    <w:rsid w:val="007F684C"/>
    <w:rsid w:val="008000E0"/>
    <w:rsid w:val="0081727E"/>
    <w:rsid w:val="008178D3"/>
    <w:rsid w:val="00822918"/>
    <w:rsid w:val="008314C0"/>
    <w:rsid w:val="00837070"/>
    <w:rsid w:val="00843981"/>
    <w:rsid w:val="008457A4"/>
    <w:rsid w:val="00846135"/>
    <w:rsid w:val="00847B26"/>
    <w:rsid w:val="00850094"/>
    <w:rsid w:val="0085217F"/>
    <w:rsid w:val="00853D5B"/>
    <w:rsid w:val="008567B7"/>
    <w:rsid w:val="0086412C"/>
    <w:rsid w:val="0086785C"/>
    <w:rsid w:val="00873A6B"/>
    <w:rsid w:val="00876736"/>
    <w:rsid w:val="00876AC8"/>
    <w:rsid w:val="00876EBE"/>
    <w:rsid w:val="0088697F"/>
    <w:rsid w:val="00897F20"/>
    <w:rsid w:val="008A20B7"/>
    <w:rsid w:val="008A2BF4"/>
    <w:rsid w:val="008B29C5"/>
    <w:rsid w:val="008C1345"/>
    <w:rsid w:val="008D0222"/>
    <w:rsid w:val="008D0393"/>
    <w:rsid w:val="008D19CA"/>
    <w:rsid w:val="008E704F"/>
    <w:rsid w:val="009036A2"/>
    <w:rsid w:val="0091304B"/>
    <w:rsid w:val="0091583A"/>
    <w:rsid w:val="00917526"/>
    <w:rsid w:val="00917C3F"/>
    <w:rsid w:val="00931927"/>
    <w:rsid w:val="009336C3"/>
    <w:rsid w:val="00940270"/>
    <w:rsid w:val="00941AA7"/>
    <w:rsid w:val="009450A5"/>
    <w:rsid w:val="00951249"/>
    <w:rsid w:val="00955143"/>
    <w:rsid w:val="00956043"/>
    <w:rsid w:val="009631C8"/>
    <w:rsid w:val="00976F30"/>
    <w:rsid w:val="00977D63"/>
    <w:rsid w:val="00987112"/>
    <w:rsid w:val="009926D3"/>
    <w:rsid w:val="009969D1"/>
    <w:rsid w:val="009A1399"/>
    <w:rsid w:val="009A18CD"/>
    <w:rsid w:val="009B572D"/>
    <w:rsid w:val="009D39E8"/>
    <w:rsid w:val="009D4AB9"/>
    <w:rsid w:val="009E5E7C"/>
    <w:rsid w:val="009E6A45"/>
    <w:rsid w:val="009E6BCB"/>
    <w:rsid w:val="009F1812"/>
    <w:rsid w:val="00A0078B"/>
    <w:rsid w:val="00A10318"/>
    <w:rsid w:val="00A14F24"/>
    <w:rsid w:val="00A15D3B"/>
    <w:rsid w:val="00A17856"/>
    <w:rsid w:val="00A17E65"/>
    <w:rsid w:val="00A254F9"/>
    <w:rsid w:val="00A276C3"/>
    <w:rsid w:val="00A301EB"/>
    <w:rsid w:val="00A32256"/>
    <w:rsid w:val="00A34C95"/>
    <w:rsid w:val="00A41AFB"/>
    <w:rsid w:val="00A46B3C"/>
    <w:rsid w:val="00A46F90"/>
    <w:rsid w:val="00A60842"/>
    <w:rsid w:val="00A85E58"/>
    <w:rsid w:val="00A97994"/>
    <w:rsid w:val="00AA0140"/>
    <w:rsid w:val="00AA07CB"/>
    <w:rsid w:val="00AA7B50"/>
    <w:rsid w:val="00AB2FAC"/>
    <w:rsid w:val="00AC13AA"/>
    <w:rsid w:val="00AC30D9"/>
    <w:rsid w:val="00AC5BD0"/>
    <w:rsid w:val="00AD039C"/>
    <w:rsid w:val="00AD3FD5"/>
    <w:rsid w:val="00AE481A"/>
    <w:rsid w:val="00AF087E"/>
    <w:rsid w:val="00AF7614"/>
    <w:rsid w:val="00B06C08"/>
    <w:rsid w:val="00B13BA6"/>
    <w:rsid w:val="00B1660B"/>
    <w:rsid w:val="00B23ED8"/>
    <w:rsid w:val="00B34803"/>
    <w:rsid w:val="00B35B38"/>
    <w:rsid w:val="00B36415"/>
    <w:rsid w:val="00B44D29"/>
    <w:rsid w:val="00B53AFE"/>
    <w:rsid w:val="00B57C4E"/>
    <w:rsid w:val="00B66F16"/>
    <w:rsid w:val="00B732FC"/>
    <w:rsid w:val="00B90958"/>
    <w:rsid w:val="00B92CD6"/>
    <w:rsid w:val="00B93EF8"/>
    <w:rsid w:val="00BA39B7"/>
    <w:rsid w:val="00BB4BB1"/>
    <w:rsid w:val="00BC213B"/>
    <w:rsid w:val="00BC38DB"/>
    <w:rsid w:val="00BD46F2"/>
    <w:rsid w:val="00BD497E"/>
    <w:rsid w:val="00BD6CEF"/>
    <w:rsid w:val="00BF6E25"/>
    <w:rsid w:val="00C00703"/>
    <w:rsid w:val="00C01337"/>
    <w:rsid w:val="00C04243"/>
    <w:rsid w:val="00C064AA"/>
    <w:rsid w:val="00C176E7"/>
    <w:rsid w:val="00C21CD7"/>
    <w:rsid w:val="00C2515C"/>
    <w:rsid w:val="00C25976"/>
    <w:rsid w:val="00C261E2"/>
    <w:rsid w:val="00C365C0"/>
    <w:rsid w:val="00C431E8"/>
    <w:rsid w:val="00C60900"/>
    <w:rsid w:val="00C648F5"/>
    <w:rsid w:val="00C6729C"/>
    <w:rsid w:val="00C71E77"/>
    <w:rsid w:val="00C722F1"/>
    <w:rsid w:val="00C8010F"/>
    <w:rsid w:val="00C813A0"/>
    <w:rsid w:val="00C85C56"/>
    <w:rsid w:val="00C85EAC"/>
    <w:rsid w:val="00C86265"/>
    <w:rsid w:val="00C87AF9"/>
    <w:rsid w:val="00CA3C66"/>
    <w:rsid w:val="00CA6500"/>
    <w:rsid w:val="00CB3B40"/>
    <w:rsid w:val="00CB5EF0"/>
    <w:rsid w:val="00CC75E2"/>
    <w:rsid w:val="00CD6D7C"/>
    <w:rsid w:val="00CD7DC3"/>
    <w:rsid w:val="00CE76DC"/>
    <w:rsid w:val="00CF58F5"/>
    <w:rsid w:val="00D0427E"/>
    <w:rsid w:val="00D10B26"/>
    <w:rsid w:val="00D13D99"/>
    <w:rsid w:val="00D22258"/>
    <w:rsid w:val="00D242C5"/>
    <w:rsid w:val="00D24A5C"/>
    <w:rsid w:val="00D267CB"/>
    <w:rsid w:val="00D32428"/>
    <w:rsid w:val="00D33486"/>
    <w:rsid w:val="00D35DA2"/>
    <w:rsid w:val="00D3775C"/>
    <w:rsid w:val="00D463DC"/>
    <w:rsid w:val="00D539FF"/>
    <w:rsid w:val="00D61400"/>
    <w:rsid w:val="00D64A9D"/>
    <w:rsid w:val="00D65494"/>
    <w:rsid w:val="00D66A9E"/>
    <w:rsid w:val="00D71664"/>
    <w:rsid w:val="00D73307"/>
    <w:rsid w:val="00D76771"/>
    <w:rsid w:val="00D80B64"/>
    <w:rsid w:val="00D82E48"/>
    <w:rsid w:val="00D83C5A"/>
    <w:rsid w:val="00D90A89"/>
    <w:rsid w:val="00D90C20"/>
    <w:rsid w:val="00D95145"/>
    <w:rsid w:val="00D97389"/>
    <w:rsid w:val="00DB0C93"/>
    <w:rsid w:val="00DB293B"/>
    <w:rsid w:val="00DB5F91"/>
    <w:rsid w:val="00DB7639"/>
    <w:rsid w:val="00DB7EED"/>
    <w:rsid w:val="00DC47C6"/>
    <w:rsid w:val="00DC5355"/>
    <w:rsid w:val="00DD476F"/>
    <w:rsid w:val="00DD6857"/>
    <w:rsid w:val="00DD6B71"/>
    <w:rsid w:val="00DE0463"/>
    <w:rsid w:val="00DE1EF1"/>
    <w:rsid w:val="00DE2044"/>
    <w:rsid w:val="00DF1908"/>
    <w:rsid w:val="00DF3E41"/>
    <w:rsid w:val="00DF4BE2"/>
    <w:rsid w:val="00E005FA"/>
    <w:rsid w:val="00E008E5"/>
    <w:rsid w:val="00E02071"/>
    <w:rsid w:val="00E03157"/>
    <w:rsid w:val="00E03A50"/>
    <w:rsid w:val="00E06DAB"/>
    <w:rsid w:val="00E11311"/>
    <w:rsid w:val="00E139D3"/>
    <w:rsid w:val="00E32A29"/>
    <w:rsid w:val="00E33533"/>
    <w:rsid w:val="00E43FDF"/>
    <w:rsid w:val="00E51945"/>
    <w:rsid w:val="00E564F1"/>
    <w:rsid w:val="00E607E4"/>
    <w:rsid w:val="00E63F00"/>
    <w:rsid w:val="00E67861"/>
    <w:rsid w:val="00E74EA0"/>
    <w:rsid w:val="00E750FC"/>
    <w:rsid w:val="00E808C4"/>
    <w:rsid w:val="00E83269"/>
    <w:rsid w:val="00E83500"/>
    <w:rsid w:val="00E83A05"/>
    <w:rsid w:val="00E84C20"/>
    <w:rsid w:val="00EA0B29"/>
    <w:rsid w:val="00EA38DE"/>
    <w:rsid w:val="00EA4680"/>
    <w:rsid w:val="00EA6843"/>
    <w:rsid w:val="00EB155F"/>
    <w:rsid w:val="00EC6E99"/>
    <w:rsid w:val="00ED3F12"/>
    <w:rsid w:val="00ED6EE1"/>
    <w:rsid w:val="00EF0258"/>
    <w:rsid w:val="00EF4997"/>
    <w:rsid w:val="00F15282"/>
    <w:rsid w:val="00F161AB"/>
    <w:rsid w:val="00F22641"/>
    <w:rsid w:val="00F23D35"/>
    <w:rsid w:val="00F266C5"/>
    <w:rsid w:val="00F34CCA"/>
    <w:rsid w:val="00F40288"/>
    <w:rsid w:val="00F455E3"/>
    <w:rsid w:val="00F467EA"/>
    <w:rsid w:val="00F5158F"/>
    <w:rsid w:val="00F51F6D"/>
    <w:rsid w:val="00F526D0"/>
    <w:rsid w:val="00F66510"/>
    <w:rsid w:val="00F674C3"/>
    <w:rsid w:val="00F725EF"/>
    <w:rsid w:val="00F72860"/>
    <w:rsid w:val="00F72D10"/>
    <w:rsid w:val="00F74254"/>
    <w:rsid w:val="00F80FF2"/>
    <w:rsid w:val="00F862AA"/>
    <w:rsid w:val="00F8682C"/>
    <w:rsid w:val="00F919BC"/>
    <w:rsid w:val="00F91E18"/>
    <w:rsid w:val="00F92054"/>
    <w:rsid w:val="00F9558F"/>
    <w:rsid w:val="00F96285"/>
    <w:rsid w:val="00F96E40"/>
    <w:rsid w:val="00F975B8"/>
    <w:rsid w:val="00FA1320"/>
    <w:rsid w:val="00FA7363"/>
    <w:rsid w:val="00FB173D"/>
    <w:rsid w:val="00FB218C"/>
    <w:rsid w:val="00FB56BC"/>
    <w:rsid w:val="00FB5BD4"/>
    <w:rsid w:val="00FD03EF"/>
    <w:rsid w:val="00FD0D07"/>
    <w:rsid w:val="00FD13D7"/>
    <w:rsid w:val="00FD190D"/>
    <w:rsid w:val="00FD316D"/>
    <w:rsid w:val="00FD3EC3"/>
    <w:rsid w:val="00FF2FE8"/>
    <w:rsid w:val="00FF30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DD0C"/>
  <w15:chartTrackingRefBased/>
  <w15:docId w15:val="{C433E350-62A9-4B12-8533-70447CDB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AD3FD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E0463"/>
    <w:pPr>
      <w:tabs>
        <w:tab w:val="center" w:pos="4536"/>
        <w:tab w:val="right" w:pos="9072"/>
      </w:tabs>
      <w:spacing w:after="0" w:line="240" w:lineRule="auto"/>
    </w:pPr>
  </w:style>
  <w:style w:type="character" w:customStyle="1" w:styleId="PisMrk">
    <w:name w:val="Päis Märk"/>
    <w:basedOn w:val="Liguvaikefont"/>
    <w:link w:val="Pis"/>
    <w:uiPriority w:val="99"/>
    <w:rsid w:val="00DE0463"/>
  </w:style>
  <w:style w:type="paragraph" w:styleId="Jalus">
    <w:name w:val="footer"/>
    <w:basedOn w:val="Normaallaad"/>
    <w:link w:val="JalusMrk"/>
    <w:uiPriority w:val="99"/>
    <w:unhideWhenUsed/>
    <w:rsid w:val="00DE0463"/>
    <w:pPr>
      <w:tabs>
        <w:tab w:val="center" w:pos="4536"/>
        <w:tab w:val="right" w:pos="9072"/>
      </w:tabs>
      <w:spacing w:after="0" w:line="240" w:lineRule="auto"/>
    </w:pPr>
  </w:style>
  <w:style w:type="character" w:customStyle="1" w:styleId="JalusMrk">
    <w:name w:val="Jalus Märk"/>
    <w:basedOn w:val="Liguvaikefont"/>
    <w:link w:val="Jalus"/>
    <w:uiPriority w:val="99"/>
    <w:rsid w:val="00DE0463"/>
  </w:style>
  <w:style w:type="character" w:styleId="Kommentaariviide">
    <w:name w:val="annotation reference"/>
    <w:basedOn w:val="Liguvaikefont"/>
    <w:uiPriority w:val="99"/>
    <w:semiHidden/>
    <w:unhideWhenUsed/>
    <w:rsid w:val="00DB293B"/>
    <w:rPr>
      <w:sz w:val="16"/>
      <w:szCs w:val="16"/>
    </w:rPr>
  </w:style>
  <w:style w:type="paragraph" w:styleId="Kommentaaritekst">
    <w:name w:val="annotation text"/>
    <w:basedOn w:val="Normaallaad"/>
    <w:link w:val="KommentaaritekstMrk"/>
    <w:uiPriority w:val="99"/>
    <w:unhideWhenUsed/>
    <w:rsid w:val="00DB293B"/>
    <w:pPr>
      <w:spacing w:line="240" w:lineRule="auto"/>
    </w:pPr>
    <w:rPr>
      <w:sz w:val="20"/>
      <w:szCs w:val="20"/>
    </w:rPr>
  </w:style>
  <w:style w:type="character" w:customStyle="1" w:styleId="KommentaaritekstMrk">
    <w:name w:val="Kommentaari tekst Märk"/>
    <w:basedOn w:val="Liguvaikefont"/>
    <w:link w:val="Kommentaaritekst"/>
    <w:uiPriority w:val="99"/>
    <w:rsid w:val="00DB293B"/>
    <w:rPr>
      <w:sz w:val="20"/>
      <w:szCs w:val="20"/>
    </w:rPr>
  </w:style>
  <w:style w:type="paragraph" w:styleId="Kommentaariteema">
    <w:name w:val="annotation subject"/>
    <w:basedOn w:val="Kommentaaritekst"/>
    <w:next w:val="Kommentaaritekst"/>
    <w:link w:val="KommentaariteemaMrk"/>
    <w:uiPriority w:val="99"/>
    <w:semiHidden/>
    <w:unhideWhenUsed/>
    <w:rsid w:val="00DB293B"/>
    <w:rPr>
      <w:b/>
      <w:bCs/>
    </w:rPr>
  </w:style>
  <w:style w:type="character" w:customStyle="1" w:styleId="KommentaariteemaMrk">
    <w:name w:val="Kommentaari teema Märk"/>
    <w:basedOn w:val="KommentaaritekstMrk"/>
    <w:link w:val="Kommentaariteema"/>
    <w:uiPriority w:val="99"/>
    <w:semiHidden/>
    <w:rsid w:val="00DB293B"/>
    <w:rPr>
      <w:b/>
      <w:bCs/>
      <w:sz w:val="20"/>
      <w:szCs w:val="20"/>
    </w:rPr>
  </w:style>
  <w:style w:type="paragraph" w:styleId="Redaktsioon">
    <w:name w:val="Revision"/>
    <w:hidden/>
    <w:uiPriority w:val="99"/>
    <w:semiHidden/>
    <w:rsid w:val="00371632"/>
    <w:pPr>
      <w:spacing w:after="0" w:line="240" w:lineRule="auto"/>
    </w:pPr>
  </w:style>
  <w:style w:type="paragraph" w:styleId="Loendilik">
    <w:name w:val="List Paragraph"/>
    <w:basedOn w:val="Normaallaad"/>
    <w:uiPriority w:val="34"/>
    <w:qFormat/>
    <w:rsid w:val="000804E7"/>
    <w:pPr>
      <w:ind w:left="720"/>
      <w:contextualSpacing/>
    </w:pPr>
  </w:style>
  <w:style w:type="character" w:styleId="Hperlink">
    <w:name w:val="Hyperlink"/>
    <w:basedOn w:val="Liguvaikefont"/>
    <w:uiPriority w:val="99"/>
    <w:unhideWhenUsed/>
    <w:rsid w:val="00130FE3"/>
    <w:rPr>
      <w:color w:val="0000FF"/>
      <w:u w:val="single"/>
    </w:rPr>
  </w:style>
  <w:style w:type="character" w:styleId="Tugev">
    <w:name w:val="Strong"/>
    <w:basedOn w:val="Liguvaikefont"/>
    <w:uiPriority w:val="22"/>
    <w:qFormat/>
    <w:rsid w:val="005B00AE"/>
    <w:rPr>
      <w:b/>
      <w:bCs/>
    </w:rPr>
  </w:style>
  <w:style w:type="paragraph" w:customStyle="1" w:styleId="pf0">
    <w:name w:val="pf0"/>
    <w:basedOn w:val="Normaallaad"/>
    <w:rsid w:val="00BF6E25"/>
    <w:pPr>
      <w:spacing w:before="100" w:beforeAutospacing="1" w:after="100" w:afterAutospacing="1" w:line="240" w:lineRule="auto"/>
    </w:pPr>
    <w:rPr>
      <w:rFonts w:ascii="Calibri" w:hAnsi="Calibri" w:cs="Calibri"/>
      <w:kern w:val="0"/>
      <w:lang w:eastAsia="et-EE"/>
      <w14:ligatures w14:val="none"/>
    </w:rPr>
  </w:style>
  <w:style w:type="character" w:customStyle="1" w:styleId="cf01">
    <w:name w:val="cf01"/>
    <w:basedOn w:val="Liguvaikefont"/>
    <w:rsid w:val="00BF6E25"/>
    <w:rPr>
      <w:rFonts w:ascii="Segoe UI" w:hAnsi="Segoe UI" w:cs="Segoe UI" w:hint="default"/>
    </w:rPr>
  </w:style>
  <w:style w:type="character" w:customStyle="1" w:styleId="mm">
    <w:name w:val="mm"/>
    <w:basedOn w:val="Liguvaikefont"/>
    <w:rsid w:val="00B90958"/>
  </w:style>
  <w:style w:type="paragraph" w:styleId="Normaallaadveeb">
    <w:name w:val="Normal (Web)"/>
    <w:basedOn w:val="Normaallaad"/>
    <w:uiPriority w:val="99"/>
    <w:unhideWhenUsed/>
    <w:rsid w:val="00B9095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Pealkiri3Mrk">
    <w:name w:val="Pealkiri 3 Märk"/>
    <w:basedOn w:val="Liguvaikefont"/>
    <w:link w:val="Pealkiri3"/>
    <w:uiPriority w:val="9"/>
    <w:rsid w:val="00AD3FD5"/>
    <w:rPr>
      <w:rFonts w:ascii="Times New Roman" w:eastAsia="Times New Roman" w:hAnsi="Times New Roman" w:cs="Times New Roman"/>
      <w:b/>
      <w:bCs/>
      <w:kern w:val="0"/>
      <w:sz w:val="27"/>
      <w:szCs w:val="27"/>
      <w:lang w:eastAsia="et-EE"/>
      <w14:ligatures w14:val="none"/>
    </w:rPr>
  </w:style>
  <w:style w:type="character" w:styleId="Rhutus">
    <w:name w:val="Emphasis"/>
    <w:basedOn w:val="Liguvaikefont"/>
    <w:uiPriority w:val="20"/>
    <w:qFormat/>
    <w:rsid w:val="00495672"/>
    <w:rPr>
      <w:i/>
      <w:iCs/>
    </w:rPr>
  </w:style>
  <w:style w:type="table" w:styleId="Kontuurtabel">
    <w:name w:val="Table Grid"/>
    <w:basedOn w:val="Normaaltabel"/>
    <w:uiPriority w:val="39"/>
    <w:rsid w:val="00987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semiHidden/>
    <w:unhideWhenUsed/>
    <w:rsid w:val="0007104B"/>
    <w:rPr>
      <w:color w:val="605E5C"/>
      <w:shd w:val="clear" w:color="auto" w:fill="E1DFDD"/>
    </w:rPr>
  </w:style>
  <w:style w:type="character" w:customStyle="1" w:styleId="ui-provider">
    <w:name w:val="ui-provider"/>
    <w:basedOn w:val="Liguvaikefont"/>
    <w:rsid w:val="00145815"/>
  </w:style>
  <w:style w:type="paragraph" w:styleId="Jutumullitekst">
    <w:name w:val="Balloon Text"/>
    <w:basedOn w:val="Normaallaad"/>
    <w:link w:val="JutumullitekstMrk"/>
    <w:uiPriority w:val="99"/>
    <w:semiHidden/>
    <w:unhideWhenUsed/>
    <w:rsid w:val="0062209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22090"/>
    <w:rPr>
      <w:rFonts w:ascii="Segoe UI" w:hAnsi="Segoe UI" w:cs="Segoe UI"/>
      <w:sz w:val="18"/>
      <w:szCs w:val="18"/>
    </w:rPr>
  </w:style>
  <w:style w:type="paragraph" w:styleId="Vahedeta">
    <w:name w:val="No Spacing"/>
    <w:uiPriority w:val="1"/>
    <w:qFormat/>
    <w:rsid w:val="005D1D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1014">
      <w:bodyDiv w:val="1"/>
      <w:marLeft w:val="0"/>
      <w:marRight w:val="0"/>
      <w:marTop w:val="0"/>
      <w:marBottom w:val="0"/>
      <w:divBdr>
        <w:top w:val="none" w:sz="0" w:space="0" w:color="auto"/>
        <w:left w:val="none" w:sz="0" w:space="0" w:color="auto"/>
        <w:bottom w:val="none" w:sz="0" w:space="0" w:color="auto"/>
        <w:right w:val="none" w:sz="0" w:space="0" w:color="auto"/>
      </w:divBdr>
    </w:div>
    <w:div w:id="240023637">
      <w:bodyDiv w:val="1"/>
      <w:marLeft w:val="0"/>
      <w:marRight w:val="0"/>
      <w:marTop w:val="0"/>
      <w:marBottom w:val="0"/>
      <w:divBdr>
        <w:top w:val="none" w:sz="0" w:space="0" w:color="auto"/>
        <w:left w:val="none" w:sz="0" w:space="0" w:color="auto"/>
        <w:bottom w:val="none" w:sz="0" w:space="0" w:color="auto"/>
        <w:right w:val="none" w:sz="0" w:space="0" w:color="auto"/>
      </w:divBdr>
    </w:div>
    <w:div w:id="307436745">
      <w:bodyDiv w:val="1"/>
      <w:marLeft w:val="0"/>
      <w:marRight w:val="0"/>
      <w:marTop w:val="0"/>
      <w:marBottom w:val="0"/>
      <w:divBdr>
        <w:top w:val="none" w:sz="0" w:space="0" w:color="auto"/>
        <w:left w:val="none" w:sz="0" w:space="0" w:color="auto"/>
        <w:bottom w:val="none" w:sz="0" w:space="0" w:color="auto"/>
        <w:right w:val="none" w:sz="0" w:space="0" w:color="auto"/>
      </w:divBdr>
    </w:div>
    <w:div w:id="330524796">
      <w:bodyDiv w:val="1"/>
      <w:marLeft w:val="0"/>
      <w:marRight w:val="0"/>
      <w:marTop w:val="0"/>
      <w:marBottom w:val="0"/>
      <w:divBdr>
        <w:top w:val="none" w:sz="0" w:space="0" w:color="auto"/>
        <w:left w:val="none" w:sz="0" w:space="0" w:color="auto"/>
        <w:bottom w:val="none" w:sz="0" w:space="0" w:color="auto"/>
        <w:right w:val="none" w:sz="0" w:space="0" w:color="auto"/>
      </w:divBdr>
    </w:div>
    <w:div w:id="462695848">
      <w:bodyDiv w:val="1"/>
      <w:marLeft w:val="0"/>
      <w:marRight w:val="0"/>
      <w:marTop w:val="0"/>
      <w:marBottom w:val="0"/>
      <w:divBdr>
        <w:top w:val="none" w:sz="0" w:space="0" w:color="auto"/>
        <w:left w:val="none" w:sz="0" w:space="0" w:color="auto"/>
        <w:bottom w:val="none" w:sz="0" w:space="0" w:color="auto"/>
        <w:right w:val="none" w:sz="0" w:space="0" w:color="auto"/>
      </w:divBdr>
    </w:div>
    <w:div w:id="470637355">
      <w:bodyDiv w:val="1"/>
      <w:marLeft w:val="0"/>
      <w:marRight w:val="0"/>
      <w:marTop w:val="0"/>
      <w:marBottom w:val="0"/>
      <w:divBdr>
        <w:top w:val="none" w:sz="0" w:space="0" w:color="auto"/>
        <w:left w:val="none" w:sz="0" w:space="0" w:color="auto"/>
        <w:bottom w:val="none" w:sz="0" w:space="0" w:color="auto"/>
        <w:right w:val="none" w:sz="0" w:space="0" w:color="auto"/>
      </w:divBdr>
    </w:div>
    <w:div w:id="552040176">
      <w:bodyDiv w:val="1"/>
      <w:marLeft w:val="0"/>
      <w:marRight w:val="0"/>
      <w:marTop w:val="0"/>
      <w:marBottom w:val="0"/>
      <w:divBdr>
        <w:top w:val="none" w:sz="0" w:space="0" w:color="auto"/>
        <w:left w:val="none" w:sz="0" w:space="0" w:color="auto"/>
        <w:bottom w:val="none" w:sz="0" w:space="0" w:color="auto"/>
        <w:right w:val="none" w:sz="0" w:space="0" w:color="auto"/>
      </w:divBdr>
    </w:div>
    <w:div w:id="616331157">
      <w:bodyDiv w:val="1"/>
      <w:marLeft w:val="0"/>
      <w:marRight w:val="0"/>
      <w:marTop w:val="0"/>
      <w:marBottom w:val="0"/>
      <w:divBdr>
        <w:top w:val="none" w:sz="0" w:space="0" w:color="auto"/>
        <w:left w:val="none" w:sz="0" w:space="0" w:color="auto"/>
        <w:bottom w:val="none" w:sz="0" w:space="0" w:color="auto"/>
        <w:right w:val="none" w:sz="0" w:space="0" w:color="auto"/>
      </w:divBdr>
    </w:div>
    <w:div w:id="768503059">
      <w:bodyDiv w:val="1"/>
      <w:marLeft w:val="0"/>
      <w:marRight w:val="0"/>
      <w:marTop w:val="0"/>
      <w:marBottom w:val="0"/>
      <w:divBdr>
        <w:top w:val="none" w:sz="0" w:space="0" w:color="auto"/>
        <w:left w:val="none" w:sz="0" w:space="0" w:color="auto"/>
        <w:bottom w:val="none" w:sz="0" w:space="0" w:color="auto"/>
        <w:right w:val="none" w:sz="0" w:space="0" w:color="auto"/>
      </w:divBdr>
    </w:div>
    <w:div w:id="944072413">
      <w:bodyDiv w:val="1"/>
      <w:marLeft w:val="0"/>
      <w:marRight w:val="0"/>
      <w:marTop w:val="0"/>
      <w:marBottom w:val="0"/>
      <w:divBdr>
        <w:top w:val="none" w:sz="0" w:space="0" w:color="auto"/>
        <w:left w:val="none" w:sz="0" w:space="0" w:color="auto"/>
        <w:bottom w:val="none" w:sz="0" w:space="0" w:color="auto"/>
        <w:right w:val="none" w:sz="0" w:space="0" w:color="auto"/>
      </w:divBdr>
    </w:div>
    <w:div w:id="1090195903">
      <w:bodyDiv w:val="1"/>
      <w:marLeft w:val="0"/>
      <w:marRight w:val="0"/>
      <w:marTop w:val="0"/>
      <w:marBottom w:val="0"/>
      <w:divBdr>
        <w:top w:val="none" w:sz="0" w:space="0" w:color="auto"/>
        <w:left w:val="none" w:sz="0" w:space="0" w:color="auto"/>
        <w:bottom w:val="none" w:sz="0" w:space="0" w:color="auto"/>
        <w:right w:val="none" w:sz="0" w:space="0" w:color="auto"/>
      </w:divBdr>
    </w:div>
    <w:div w:id="1277713153">
      <w:bodyDiv w:val="1"/>
      <w:marLeft w:val="0"/>
      <w:marRight w:val="0"/>
      <w:marTop w:val="0"/>
      <w:marBottom w:val="0"/>
      <w:divBdr>
        <w:top w:val="none" w:sz="0" w:space="0" w:color="auto"/>
        <w:left w:val="none" w:sz="0" w:space="0" w:color="auto"/>
        <w:bottom w:val="none" w:sz="0" w:space="0" w:color="auto"/>
        <w:right w:val="none" w:sz="0" w:space="0" w:color="auto"/>
      </w:divBdr>
    </w:div>
    <w:div w:id="1314219799">
      <w:bodyDiv w:val="1"/>
      <w:marLeft w:val="0"/>
      <w:marRight w:val="0"/>
      <w:marTop w:val="0"/>
      <w:marBottom w:val="0"/>
      <w:divBdr>
        <w:top w:val="none" w:sz="0" w:space="0" w:color="auto"/>
        <w:left w:val="none" w:sz="0" w:space="0" w:color="auto"/>
        <w:bottom w:val="none" w:sz="0" w:space="0" w:color="auto"/>
        <w:right w:val="none" w:sz="0" w:space="0" w:color="auto"/>
      </w:divBdr>
    </w:div>
    <w:div w:id="1326739979">
      <w:bodyDiv w:val="1"/>
      <w:marLeft w:val="0"/>
      <w:marRight w:val="0"/>
      <w:marTop w:val="0"/>
      <w:marBottom w:val="0"/>
      <w:divBdr>
        <w:top w:val="none" w:sz="0" w:space="0" w:color="auto"/>
        <w:left w:val="none" w:sz="0" w:space="0" w:color="auto"/>
        <w:bottom w:val="none" w:sz="0" w:space="0" w:color="auto"/>
        <w:right w:val="none" w:sz="0" w:space="0" w:color="auto"/>
      </w:divBdr>
    </w:div>
    <w:div w:id="1438524738">
      <w:bodyDiv w:val="1"/>
      <w:marLeft w:val="0"/>
      <w:marRight w:val="0"/>
      <w:marTop w:val="0"/>
      <w:marBottom w:val="0"/>
      <w:divBdr>
        <w:top w:val="none" w:sz="0" w:space="0" w:color="auto"/>
        <w:left w:val="none" w:sz="0" w:space="0" w:color="auto"/>
        <w:bottom w:val="none" w:sz="0" w:space="0" w:color="auto"/>
        <w:right w:val="none" w:sz="0" w:space="0" w:color="auto"/>
      </w:divBdr>
    </w:div>
    <w:div w:id="1466000934">
      <w:bodyDiv w:val="1"/>
      <w:marLeft w:val="0"/>
      <w:marRight w:val="0"/>
      <w:marTop w:val="0"/>
      <w:marBottom w:val="0"/>
      <w:divBdr>
        <w:top w:val="none" w:sz="0" w:space="0" w:color="auto"/>
        <w:left w:val="none" w:sz="0" w:space="0" w:color="auto"/>
        <w:bottom w:val="none" w:sz="0" w:space="0" w:color="auto"/>
        <w:right w:val="none" w:sz="0" w:space="0" w:color="auto"/>
      </w:divBdr>
    </w:div>
    <w:div w:id="1644967773">
      <w:bodyDiv w:val="1"/>
      <w:marLeft w:val="0"/>
      <w:marRight w:val="0"/>
      <w:marTop w:val="0"/>
      <w:marBottom w:val="0"/>
      <w:divBdr>
        <w:top w:val="none" w:sz="0" w:space="0" w:color="auto"/>
        <w:left w:val="none" w:sz="0" w:space="0" w:color="auto"/>
        <w:bottom w:val="none" w:sz="0" w:space="0" w:color="auto"/>
        <w:right w:val="none" w:sz="0" w:space="0" w:color="auto"/>
      </w:divBdr>
    </w:div>
    <w:div w:id="182946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dyn=120032024002&amp;id=122102019002" TargetMode="External"/><Relationship Id="rId2" Type="http://schemas.openxmlformats.org/officeDocument/2006/relationships/customXml" Target="../customXml/item2.xml"/><Relationship Id="rId16" Type="http://schemas.openxmlformats.org/officeDocument/2006/relationships/hyperlink" Target="https://www.riigiteataja.ee/akt/dyn=120032024002&amp;id=122102019002"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dyn=120032024002&amp;id=1327448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78E1BADFD31468B2C83DAC10F624F" ma:contentTypeVersion="14" ma:contentTypeDescription="Create a new document." ma:contentTypeScope="" ma:versionID="757501a0a32fe59b072b1ac52de40e15">
  <xsd:schema xmlns:xsd="http://www.w3.org/2001/XMLSchema" xmlns:xs="http://www.w3.org/2001/XMLSchema" xmlns:p="http://schemas.microsoft.com/office/2006/metadata/properties" xmlns:ns3="40171246-32d2-460d-9acf-d76ba4243db1" xmlns:ns4="5c588d6c-77ac-46f5-a10c-549a71aff4fc" targetNamespace="http://schemas.microsoft.com/office/2006/metadata/properties" ma:root="true" ma:fieldsID="c876629facd9719c65e656d2524dd33c" ns3:_="" ns4:_="">
    <xsd:import namespace="40171246-32d2-460d-9acf-d76ba4243db1"/>
    <xsd:import namespace="5c588d6c-77ac-46f5-a10c-549a71aff4f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LengthInSeconds"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71246-32d2-460d-9acf-d76ba4243d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588d6c-77ac-46f5-a10c-549a71aff4f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40171246-32d2-460d-9acf-d76ba4243db1" xsi:nil="true"/>
  </documentManagement>
</p:properties>
</file>

<file path=customXml/itemProps1.xml><?xml version="1.0" encoding="utf-8"?>
<ds:datastoreItem xmlns:ds="http://schemas.openxmlformats.org/officeDocument/2006/customXml" ds:itemID="{F5A893EA-654A-49C2-8E9B-DBB809FDD03A}">
  <ds:schemaRefs>
    <ds:schemaRef ds:uri="http://schemas.microsoft.com/sharepoint/v3/contenttype/forms"/>
  </ds:schemaRefs>
</ds:datastoreItem>
</file>

<file path=customXml/itemProps2.xml><?xml version="1.0" encoding="utf-8"?>
<ds:datastoreItem xmlns:ds="http://schemas.openxmlformats.org/officeDocument/2006/customXml" ds:itemID="{4709622C-9A63-44D0-8C98-E8FE4B4AD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171246-32d2-460d-9acf-d76ba4243db1"/>
    <ds:schemaRef ds:uri="5c588d6c-77ac-46f5-a10c-549a71aff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F0D260-55BD-492B-AB11-D34374204185}">
  <ds:schemaRefs>
    <ds:schemaRef ds:uri="http://schemas.openxmlformats.org/officeDocument/2006/bibliography"/>
  </ds:schemaRefs>
</ds:datastoreItem>
</file>

<file path=customXml/itemProps4.xml><?xml version="1.0" encoding="utf-8"?>
<ds:datastoreItem xmlns:ds="http://schemas.openxmlformats.org/officeDocument/2006/customXml" ds:itemID="{4D9D1728-D12A-4925-A100-2B27764EB686}">
  <ds:schemaRefs>
    <ds:schemaRef ds:uri="http://schemas.microsoft.com/office/2006/metadata/properties"/>
    <ds:schemaRef ds:uri="http://schemas.microsoft.com/office/infopath/2007/PartnerControls"/>
    <ds:schemaRef ds:uri="40171246-32d2-460d-9acf-d76ba4243db1"/>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1693</Words>
  <Characters>9822</Characters>
  <Application>Microsoft Office Word</Application>
  <DocSecurity>0</DocSecurity>
  <Lines>81</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Tairi Tonkson</dc:creator>
  <cp:keywords/>
  <dc:description/>
  <cp:lastModifiedBy>Katariina Kärsten</cp:lastModifiedBy>
  <cp:revision>24</cp:revision>
  <dcterms:created xsi:type="dcterms:W3CDTF">2024-05-02T18:09:00Z</dcterms:created>
  <dcterms:modified xsi:type="dcterms:W3CDTF">2024-05-07T08:59:00Z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0x010100E2378E1BADFD31468B2C83DAC10F624F</vt:lpwstr>
  </property>
</Properties>
</file>